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5FB" w:rsidRPr="005C25FB" w:rsidRDefault="005C25FB" w:rsidP="005C25FB">
      <w:pPr>
        <w:jc w:val="right"/>
        <w:rPr>
          <w:b/>
        </w:rPr>
      </w:pPr>
      <w:r w:rsidRPr="005C25FB">
        <w:rPr>
          <w:b/>
        </w:rPr>
        <w:t>ПРОЕКТ!</w:t>
      </w:r>
    </w:p>
    <w:tbl>
      <w:tblPr>
        <w:tblStyle w:val="TableGrid41"/>
        <w:tblW w:w="93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3"/>
      </w:tblGrid>
      <w:tr w:rsidR="00847E07" w:rsidRPr="00A2578B" w:rsidTr="00AD47C4">
        <w:trPr>
          <w:trHeight w:val="567"/>
          <w:jc w:val="center"/>
        </w:trPr>
        <w:tc>
          <w:tcPr>
            <w:tcW w:w="0" w:type="auto"/>
          </w:tcPr>
          <w:p w:rsidR="00847E07" w:rsidRPr="00AD47C4" w:rsidRDefault="00847E07" w:rsidP="00AD47C4">
            <w:pPr>
              <w:pStyle w:val="NoSpacing"/>
              <w:jc w:val="center"/>
              <w:rPr>
                <w:b/>
                <w:sz w:val="24"/>
                <w:szCs w:val="24"/>
              </w:rPr>
            </w:pPr>
            <w:r w:rsidRPr="00AD47C4">
              <w:rPr>
                <w:b/>
                <w:sz w:val="24"/>
                <w:szCs w:val="24"/>
              </w:rPr>
              <w:t>Договор с гарантиран резултат за системата за външно изкуствено осветление на територията на град Габрово</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40" w:lineRule="auto"/>
              <w:jc w:val="both"/>
              <w:rPr>
                <w:rFonts w:eastAsiaTheme="minorHAnsi" w:cs="Tahoma"/>
                <w:iCs/>
                <w:color w:val="000000"/>
                <w:szCs w:val="22"/>
                <w:lang w:eastAsia="en-US"/>
              </w:rPr>
            </w:pPr>
            <w:r w:rsidRPr="00A2578B">
              <w:rPr>
                <w:rFonts w:eastAsiaTheme="minorHAnsi" w:cs="Tahoma"/>
                <w:iCs/>
                <w:color w:val="000000"/>
                <w:szCs w:val="22"/>
                <w:lang w:eastAsia="en-US"/>
              </w:rPr>
              <w:t xml:space="preserve">На [•] в град Габрово на основание чл. [•] от Закона за обществените поръчки, </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40" w:lineRule="auto"/>
              <w:jc w:val="both"/>
              <w:rPr>
                <w:rFonts w:eastAsiaTheme="minorHAnsi" w:cs="Tahoma"/>
                <w:iCs/>
                <w:color w:val="000000"/>
                <w:szCs w:val="22"/>
                <w:lang w:eastAsia="en-US"/>
              </w:rPr>
            </w:pPr>
            <w:r w:rsidRPr="00A2578B">
              <w:rPr>
                <w:rFonts w:eastAsiaTheme="minorHAnsi" w:cs="Tahoma"/>
                <w:iCs/>
                <w:color w:val="000000"/>
                <w:szCs w:val="22"/>
                <w:lang w:eastAsia="en-US"/>
              </w:rPr>
              <w:t>Община Габрово със седалище и адрес на управление: гр. Габрово, пл. „Възраждане“ 3</w:t>
            </w:r>
            <w:r w:rsidR="00E95EA0">
              <w:rPr>
                <w:rFonts w:eastAsiaTheme="minorHAnsi" w:cs="Tahoma"/>
                <w:iCs/>
                <w:color w:val="000000"/>
                <w:szCs w:val="22"/>
                <w:lang w:eastAsia="en-US"/>
              </w:rPr>
              <w:t>,</w:t>
            </w:r>
            <w:r w:rsidRPr="00A2578B">
              <w:rPr>
                <w:rFonts w:eastAsiaTheme="minorHAnsi" w:cs="Tahoma"/>
                <w:iCs/>
                <w:color w:val="000000"/>
                <w:szCs w:val="22"/>
                <w:lang w:eastAsia="en-US"/>
              </w:rPr>
              <w:t xml:space="preserve"> </w:t>
            </w:r>
            <w:r w:rsidR="00E95EA0">
              <w:rPr>
                <w:rFonts w:eastAsiaTheme="minorHAnsi" w:cs="Tahoma"/>
                <w:iCs/>
                <w:color w:val="000000"/>
                <w:szCs w:val="22"/>
                <w:lang w:eastAsia="en-US"/>
              </w:rPr>
              <w:t xml:space="preserve">                           </w:t>
            </w:r>
            <w:r w:rsidRPr="00A2578B">
              <w:rPr>
                <w:rFonts w:eastAsiaTheme="minorHAnsi" w:cs="Tahoma"/>
                <w:iCs/>
                <w:color w:val="000000"/>
                <w:szCs w:val="22"/>
                <w:lang w:eastAsia="en-US"/>
              </w:rPr>
              <w:t>ЕИК 000215630</w:t>
            </w:r>
            <w:r w:rsidR="00E95EA0">
              <w:rPr>
                <w:rFonts w:eastAsiaTheme="minorHAnsi" w:cs="Tahoma"/>
                <w:iCs/>
                <w:color w:val="000000"/>
                <w:szCs w:val="22"/>
                <w:lang w:eastAsia="en-US"/>
              </w:rPr>
              <w:t>,</w:t>
            </w:r>
            <w:r w:rsidRPr="00A2578B">
              <w:rPr>
                <w:rFonts w:eastAsiaTheme="minorHAnsi" w:cs="Tahoma"/>
                <w:iCs/>
                <w:color w:val="000000"/>
                <w:szCs w:val="22"/>
                <w:lang w:eastAsia="en-US"/>
              </w:rPr>
              <w:t xml:space="preserve"> представлявано от Таня Венкова Христова в качеството ѝ на кмет, наричан накратко по-нататък </w:t>
            </w:r>
            <w:r w:rsidRPr="00A2578B">
              <w:rPr>
                <w:rFonts w:eastAsiaTheme="minorHAnsi" w:cs="Tahoma"/>
                <w:b/>
                <w:iCs/>
                <w:color w:val="000000"/>
                <w:szCs w:val="22"/>
                <w:lang w:eastAsia="en-US"/>
              </w:rPr>
              <w:t>Възложител</w:t>
            </w:r>
            <w:r w:rsidRPr="00A2578B">
              <w:rPr>
                <w:rFonts w:eastAsiaTheme="minorHAnsi" w:cs="Tahoma"/>
                <w:iCs/>
                <w:color w:val="000000"/>
                <w:szCs w:val="22"/>
                <w:lang w:eastAsia="en-US"/>
              </w:rPr>
              <w:t>,</w:t>
            </w:r>
          </w:p>
        </w:tc>
      </w:tr>
      <w:tr w:rsidR="00847E07" w:rsidRPr="00A2578B" w:rsidTr="00AD47C4">
        <w:trPr>
          <w:trHeight w:val="196"/>
          <w:jc w:val="center"/>
        </w:trPr>
        <w:tc>
          <w:tcPr>
            <w:tcW w:w="0" w:type="auto"/>
          </w:tcPr>
          <w:p w:rsidR="00847E07" w:rsidRPr="00A2578B" w:rsidRDefault="00E95EA0" w:rsidP="00AD47C4">
            <w:pPr>
              <w:pStyle w:val="NoSpacing"/>
              <w:rPr>
                <w:lang w:eastAsia="bg-BG"/>
              </w:rPr>
            </w:pPr>
            <w:r>
              <w:rPr>
                <w:lang w:eastAsia="bg-BG"/>
              </w:rPr>
              <w:t xml:space="preserve">      </w:t>
            </w:r>
            <w:r w:rsidR="00847E07" w:rsidRPr="00A2578B">
              <w:rPr>
                <w:lang w:eastAsia="bg-BG"/>
              </w:rPr>
              <w:t>и</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40" w:lineRule="auto"/>
              <w:jc w:val="both"/>
              <w:rPr>
                <w:rFonts w:eastAsiaTheme="minorHAnsi" w:cs="Tahoma"/>
                <w:iCs/>
                <w:color w:val="000000"/>
                <w:szCs w:val="22"/>
                <w:lang w:eastAsia="en-US"/>
              </w:rPr>
            </w:pPr>
            <w:r w:rsidRPr="00A2578B">
              <w:rPr>
                <w:rFonts w:eastAsiaTheme="minorHAnsi" w:cs="Tahoma"/>
                <w:iCs/>
                <w:color w:val="000000"/>
                <w:szCs w:val="22"/>
                <w:lang w:eastAsia="en-US"/>
              </w:rPr>
              <w:t xml:space="preserve">[•] със седалище и адрес на управление: [•], ЕИК [•], представлявано от [•], в качеството му на [•], наричан накратко по-нататък </w:t>
            </w:r>
            <w:r w:rsidRPr="00A2578B">
              <w:rPr>
                <w:rFonts w:eastAsiaTheme="minorHAnsi" w:cs="Tahoma"/>
                <w:b/>
                <w:iCs/>
                <w:color w:val="000000"/>
                <w:szCs w:val="22"/>
                <w:lang w:eastAsia="en-US"/>
              </w:rPr>
              <w:t>Изпълнител</w:t>
            </w:r>
            <w:r w:rsidRPr="00A2578B">
              <w:rPr>
                <w:rFonts w:eastAsiaTheme="minorHAnsi" w:cs="Tahoma"/>
                <w:iCs/>
                <w:color w:val="000000"/>
                <w:szCs w:val="22"/>
                <w:lang w:eastAsia="en-US"/>
              </w:rPr>
              <w:t>,</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40" w:lineRule="auto"/>
              <w:jc w:val="both"/>
              <w:rPr>
                <w:rFonts w:eastAsiaTheme="minorHAnsi" w:cs="Tahoma"/>
                <w:iCs/>
                <w:color w:val="000000"/>
                <w:szCs w:val="22"/>
                <w:lang w:eastAsia="en-US"/>
              </w:rPr>
            </w:pPr>
            <w:r w:rsidRPr="00A2578B">
              <w:rPr>
                <w:rFonts w:eastAsiaTheme="minorHAnsi" w:cs="Tahoma"/>
                <w:iCs/>
                <w:color w:val="000000"/>
                <w:szCs w:val="22"/>
                <w:lang w:eastAsia="en-US"/>
              </w:rPr>
              <w:t xml:space="preserve">заедно наричани накратко по-нататък </w:t>
            </w:r>
            <w:r w:rsidRPr="00A2578B">
              <w:rPr>
                <w:rFonts w:eastAsiaTheme="minorHAnsi" w:cs="Tahoma"/>
                <w:b/>
                <w:iCs/>
                <w:color w:val="000000"/>
                <w:szCs w:val="22"/>
                <w:lang w:eastAsia="en-US"/>
              </w:rPr>
              <w:t>Страните</w:t>
            </w:r>
            <w:r w:rsidRPr="00A2578B">
              <w:rPr>
                <w:rFonts w:eastAsiaTheme="minorHAnsi" w:cs="Tahoma"/>
                <w:iCs/>
                <w:color w:val="000000"/>
                <w:szCs w:val="22"/>
                <w:lang w:eastAsia="en-US"/>
              </w:rPr>
              <w:t>, сключиха настоящият договор при следните условия:</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iCs/>
                <w:color w:val="000000"/>
              </w:rPr>
            </w:pPr>
            <w:r w:rsidRPr="00A2578B">
              <w:rPr>
                <w:rFonts w:cs="Tahoma"/>
                <w:b/>
                <w:bCs/>
                <w:iCs/>
                <w:color w:val="000000"/>
                <w:sz w:val="28"/>
                <w:szCs w:val="28"/>
              </w:rPr>
              <w:t>ДЕФИНИЦИИ</w:t>
            </w:r>
          </w:p>
        </w:tc>
      </w:tr>
      <w:tr w:rsidR="00847E07" w:rsidRPr="00A2578B" w:rsidTr="009C0AB9">
        <w:trPr>
          <w:trHeight w:val="37"/>
          <w:jc w:val="center"/>
        </w:trPr>
        <w:tc>
          <w:tcPr>
            <w:tcW w:w="0" w:type="auto"/>
          </w:tcPr>
          <w:p w:rsidR="00847E07" w:rsidRPr="00A2578B" w:rsidRDefault="00847E07" w:rsidP="009C0AB9">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За еднозначното тълкуване на термини, използвани в настоящия договор, Страните приемат следните определения:</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ЕНЕРГОСПЕСТЯВАЩИ МЕРКИ (ЕСМ) са планови, технически, технологични или други дейности на Изпълнителя, които водят до постигане на гарантирания резултат по настоящия договор. ЕСМ по Договора са всички ЕСМ, заложени в обследването за енергийна ефективност и в „Техническата спецификация“ (технико-икономическо задание) на поръчката, както и допълнително предложените от Изпълнителя в офертата му.</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НОРМАЛИЗИРАНО ГОДИШНО ПОТРЕБЛЕНИЕ НА ЕНЕРГИЯ (НГПЕ), установено с обследването за енергийна ефективност.</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ГАРАНТИРАНО ГОДИШНО ПОТРЕБЛЕНИЕ НА ЕНЕРГИЯ (ГГПЕ) представлява гарантираното от Изпълнителя годишно потребление на енергия за съответната система за изкуствено външно осветление след изпълнение на ЕСМ.</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ДОСТИГНАТО ГОДИШНО ПОТРЕБЛЕНИЕ НА ЕНЕРГИЯ (ДГПЕ) е реално потребената електрическа енергия от система за изкуствено външно осветление за една календарна година след изпълнени ЕСМ.</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9"/>
              <w:jc w:val="both"/>
              <w:rPr>
                <w:rFonts w:eastAsiaTheme="minorHAnsi" w:cs="Tahoma"/>
                <w:iCs/>
                <w:color w:val="000000"/>
                <w:lang w:eastAsia="en-US"/>
              </w:rPr>
            </w:pPr>
            <w:r w:rsidRPr="00A2578B">
              <w:rPr>
                <w:rFonts w:eastAsiaTheme="minorHAnsi" w:cs="Tahoma"/>
                <w:iCs/>
                <w:color w:val="000000"/>
                <w:szCs w:val="22"/>
                <w:lang w:eastAsia="en-US"/>
              </w:rPr>
              <w:t>ГАРАНТИРАНА ГОДИШНА ИКОНОМИЯ НА ЕНЕРГИЯ (ГГИЕ) представлява разликата между НГПЕ и ГГПЕ.</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ДОСТИГНАТА ГОДИШНА ИКОНОМИЯ НА ЕНЕРГИЯ (ДГИЕ) представлява разликата между НГПЕ и ДГПЕ.</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КОЕФИЦИЕНТ НА ЕФЕКТИВНОСТ (КЕ) е равен на отношението между ДГИЕ и ГГИЕ за обекта. КЕ се изчислява ежегодно до изплащането на цената на Договора от Възложителя.</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СТОЙНОСТ НА ГАРАНТИРАНАТА ГОДИШНА ИКОНОМИЯ НА ЕНЕРГИЯ (СГГИЕ) представлява произведението на гарантираната годишна икономия на електрическа енергия по цената му, определена в Договора при неговото подписване.</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СТОЙНОСТ НА ДОСТИГНАТАТА ГОДИШНА ИКОНОМИЯ НА ЕНЕРГИЯ (СДГИЕ) представлява сумата от произведението на достигнатата годишна икономия на електрическа енергия по цената й, определена в Договора при неговото подписване.</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Системата за външно изкуствено осветление на територията на град Габрово е подробно описана в Техническото обследване. За краткост, в настоящия договор ще се използва термина Системата за осветление на град Габрово.</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rPr>
            </w:pPr>
            <w:r w:rsidRPr="00A2578B">
              <w:rPr>
                <w:rFonts w:cs="Tahoma"/>
                <w:b/>
                <w:bCs/>
                <w:iCs/>
                <w:color w:val="000000"/>
                <w:sz w:val="28"/>
                <w:szCs w:val="28"/>
              </w:rPr>
              <w:lastRenderedPageBreak/>
              <w:t>ПРЕДМЕТ НА ДОГОВОРА</w:t>
            </w:r>
          </w:p>
        </w:tc>
      </w:tr>
      <w:tr w:rsidR="00847E07" w:rsidRPr="00A2578B" w:rsidTr="009C0AB9">
        <w:trPr>
          <w:trHeight w:val="37"/>
          <w:jc w:val="center"/>
        </w:trPr>
        <w:tc>
          <w:tcPr>
            <w:tcW w:w="0" w:type="auto"/>
          </w:tcPr>
          <w:p w:rsidR="00847E07" w:rsidRPr="00A2578B" w:rsidRDefault="00847E07" w:rsidP="009C0AB9">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Възложителят възлага, а Изпълнителят приема да изпълни следните дейности, водещи до икономии на електрическа енергия:</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b/>
                <w:bCs/>
                <w:iCs/>
                <w:color w:val="000000"/>
                <w:lang w:eastAsia="en-US"/>
              </w:rPr>
            </w:pPr>
            <w:bookmarkStart w:id="0" w:name="_Ref500412163"/>
            <w:r w:rsidRPr="00A2578B">
              <w:rPr>
                <w:rFonts w:eastAsiaTheme="minorHAnsi" w:cs="Tahoma"/>
                <w:iCs/>
                <w:color w:val="000000"/>
                <w:szCs w:val="22"/>
                <w:lang w:eastAsia="en-US"/>
              </w:rPr>
              <w:t xml:space="preserve">Проектиране </w:t>
            </w:r>
            <w:bookmarkEnd w:id="0"/>
            <w:r w:rsidRPr="00A2578B">
              <w:rPr>
                <w:rFonts w:eastAsiaTheme="minorHAnsi" w:cs="Tahoma"/>
                <w:iCs/>
                <w:color w:val="000000"/>
                <w:szCs w:val="22"/>
                <w:lang w:eastAsia="en-US"/>
              </w:rPr>
              <w:t xml:space="preserve">и </w:t>
            </w:r>
            <w:r w:rsidR="00B2544B" w:rsidRPr="00A2578B">
              <w:rPr>
                <w:rFonts w:eastAsiaTheme="minorHAnsi" w:cs="Tahoma"/>
                <w:iCs/>
                <w:color w:val="000000"/>
                <w:szCs w:val="22"/>
                <w:lang w:eastAsia="en-US"/>
              </w:rPr>
              <w:t>в</w:t>
            </w:r>
            <w:r w:rsidRPr="00A2578B">
              <w:rPr>
                <w:rFonts w:eastAsiaTheme="minorHAnsi" w:cs="Tahoma"/>
                <w:iCs/>
                <w:color w:val="000000"/>
                <w:szCs w:val="22"/>
                <w:lang w:eastAsia="en-US"/>
              </w:rPr>
              <w:t>недряване на енергоспестяващи мерки, модернизация и ремонт на уличното осветление на град Габрово и осъществяване на авторски надзор, наричано накратко „Услугата“. Обхватът и видът на мерките е съгласно потребностите и изискванията на възложителя, отразени в техническото предложение на Изпълнителя – Приложение 1 към настоящия договор.</w:t>
            </w:r>
          </w:p>
        </w:tc>
      </w:tr>
      <w:tr w:rsidR="00847E07" w:rsidRPr="00A2578B" w:rsidTr="009C0AB9">
        <w:trPr>
          <w:trHeight w:val="37"/>
          <w:jc w:val="center"/>
        </w:trPr>
        <w:tc>
          <w:tcPr>
            <w:tcW w:w="0" w:type="auto"/>
          </w:tcPr>
          <w:p w:rsidR="00847E07" w:rsidRPr="00A2578B" w:rsidRDefault="00847E07" w:rsidP="009C0AB9">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bookmarkStart w:id="1" w:name="_Ref437494599"/>
            <w:bookmarkStart w:id="2" w:name="_Ref500412165"/>
            <w:r w:rsidRPr="00A2578B">
              <w:rPr>
                <w:rFonts w:eastAsiaTheme="minorHAnsi" w:cs="Tahoma"/>
                <w:b/>
                <w:iCs/>
                <w:color w:val="000000"/>
                <w:szCs w:val="22"/>
                <w:lang w:eastAsia="en-US"/>
              </w:rPr>
              <w:t>Експлоатация и поддръжка</w:t>
            </w:r>
            <w:r w:rsidRPr="00A2578B">
              <w:rPr>
                <w:rFonts w:eastAsiaTheme="minorHAnsi" w:cs="Tahoma"/>
                <w:iCs/>
                <w:color w:val="000000"/>
                <w:szCs w:val="22"/>
                <w:lang w:eastAsia="en-US"/>
              </w:rPr>
              <w:t xml:space="preserve"> на</w:t>
            </w:r>
            <w:bookmarkEnd w:id="1"/>
            <w:r w:rsidRPr="00A2578B">
              <w:rPr>
                <w:rFonts w:eastAsiaTheme="minorHAnsi" w:cs="Tahoma"/>
                <w:iCs/>
                <w:color w:val="000000"/>
                <w:szCs w:val="22"/>
                <w:lang w:eastAsia="en-US"/>
              </w:rPr>
              <w:t>:</w:t>
            </w:r>
            <w:bookmarkEnd w:id="2"/>
          </w:p>
        </w:tc>
      </w:tr>
      <w:tr w:rsidR="00847E07" w:rsidRPr="00A2578B" w:rsidTr="009C0AB9">
        <w:trPr>
          <w:trHeight w:val="37"/>
          <w:jc w:val="center"/>
        </w:trPr>
        <w:tc>
          <w:tcPr>
            <w:tcW w:w="0" w:type="auto"/>
          </w:tcPr>
          <w:p w:rsidR="00847E07" w:rsidRPr="00A2578B" w:rsidRDefault="00847E07" w:rsidP="009C0AB9">
            <w:pPr>
              <w:widowControl w:val="0"/>
              <w:numPr>
                <w:ilvl w:val="2"/>
                <w:numId w:val="32"/>
              </w:numPr>
              <w:shd w:val="clear" w:color="auto" w:fill="FFFFFF" w:themeFill="background1"/>
              <w:spacing w:before="120" w:after="120" w:line="240" w:lineRule="auto"/>
              <w:ind w:left="1872" w:hanging="850"/>
              <w:jc w:val="both"/>
              <w:rPr>
                <w:rFonts w:eastAsiaTheme="minorHAnsi" w:cs="Tahoma"/>
                <w:iCs/>
                <w:color w:val="000000"/>
                <w:lang w:eastAsia="en-US"/>
              </w:rPr>
            </w:pPr>
            <w:bookmarkStart w:id="3" w:name="_Ref455937423"/>
            <w:r w:rsidRPr="00A2578B">
              <w:rPr>
                <w:rFonts w:eastAsiaTheme="minorHAnsi" w:cs="Tahoma"/>
                <w:iCs/>
                <w:color w:val="000000"/>
                <w:szCs w:val="22"/>
                <w:lang w:eastAsia="en-US"/>
              </w:rPr>
              <w:t>Системата за осветление на град Габрово, включително възникналите в срока на договори аварии по захранващата мрежа;</w:t>
            </w:r>
            <w:bookmarkEnd w:id="3"/>
          </w:p>
        </w:tc>
      </w:tr>
      <w:tr w:rsidR="00847E07" w:rsidRPr="00A2578B" w:rsidTr="009C0AB9">
        <w:trPr>
          <w:trHeight w:val="499"/>
          <w:jc w:val="center"/>
        </w:trPr>
        <w:tc>
          <w:tcPr>
            <w:tcW w:w="0" w:type="auto"/>
          </w:tcPr>
          <w:p w:rsidR="00847E07" w:rsidRPr="00C667E9" w:rsidRDefault="00847E07" w:rsidP="009C0AB9">
            <w:pPr>
              <w:widowControl w:val="0"/>
              <w:numPr>
                <w:ilvl w:val="2"/>
                <w:numId w:val="32"/>
              </w:numPr>
              <w:shd w:val="clear" w:color="auto" w:fill="FFFFFF" w:themeFill="background1"/>
              <w:spacing w:before="120" w:after="120" w:line="240" w:lineRule="auto"/>
              <w:ind w:left="1872" w:hanging="850"/>
              <w:jc w:val="both"/>
              <w:rPr>
                <w:rFonts w:eastAsiaTheme="minorHAnsi" w:cs="Tahoma"/>
                <w:iCs/>
                <w:color w:val="000000"/>
                <w:lang w:eastAsia="en-US"/>
              </w:rPr>
            </w:pPr>
            <w:r w:rsidRPr="00A2578B">
              <w:rPr>
                <w:rFonts w:eastAsiaTheme="minorHAnsi" w:cs="Tahoma"/>
                <w:iCs/>
                <w:color w:val="000000"/>
                <w:szCs w:val="22"/>
                <w:lang w:eastAsia="en-US"/>
              </w:rPr>
              <w:t>Системата за енергиен мениджмънт (включваща контрол и мониторинг на уличното осветление), изразяващо се в гарантирането на оптимално функциониране на Системата за осветление на град Габрово.</w:t>
            </w:r>
          </w:p>
          <w:p w:rsidR="00C667E9" w:rsidRPr="00A2578B" w:rsidRDefault="00C667E9" w:rsidP="006A0751">
            <w:pPr>
              <w:widowControl w:val="0"/>
              <w:shd w:val="clear" w:color="auto" w:fill="FFFFFF" w:themeFill="background1"/>
              <w:spacing w:before="120" w:after="120" w:line="240" w:lineRule="auto"/>
              <w:ind w:left="1872"/>
              <w:jc w:val="both"/>
              <w:rPr>
                <w:rFonts w:eastAsiaTheme="minorHAnsi" w:cs="Tahoma"/>
                <w:iCs/>
                <w:color w:val="000000"/>
                <w:lang w:eastAsia="en-US"/>
              </w:rPr>
            </w:pPr>
          </w:p>
        </w:tc>
      </w:tr>
      <w:tr w:rsidR="00847E07" w:rsidRPr="00A2578B" w:rsidTr="009C0AB9">
        <w:trPr>
          <w:trHeight w:val="37"/>
          <w:jc w:val="center"/>
        </w:trPr>
        <w:tc>
          <w:tcPr>
            <w:tcW w:w="0" w:type="auto"/>
          </w:tcPr>
          <w:p w:rsidR="00B2544B" w:rsidRPr="00A2578B" w:rsidRDefault="00847E07" w:rsidP="00E06D6A">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bookmarkStart w:id="4" w:name="_Ref447456998"/>
            <w:bookmarkStart w:id="5" w:name="_Ref437492375"/>
            <w:r w:rsidRPr="00A2578B">
              <w:rPr>
                <w:rFonts w:eastAsiaTheme="minorHAnsi" w:cs="Tahoma"/>
                <w:b/>
                <w:iCs/>
                <w:color w:val="000000"/>
                <w:szCs w:val="22"/>
                <w:lang w:eastAsia="en-US"/>
              </w:rPr>
              <w:t>Енергиен мениджмънт</w:t>
            </w:r>
            <w:r w:rsidRPr="00A2578B">
              <w:rPr>
                <w:rFonts w:eastAsiaTheme="minorHAnsi" w:cs="Tahoma"/>
                <w:iCs/>
                <w:color w:val="000000"/>
                <w:szCs w:val="22"/>
                <w:lang w:eastAsia="en-US"/>
              </w:rPr>
              <w:t xml:space="preserve"> на Системата за осветление на град Габрово в обхват съгласно предложението за изпълнение на Изпълнителя – Приложение 1 към настоящия договор, включително като осигури необходимия за функциониране на системата енергиен мениджмънт софтуер и човешки ресурси</w:t>
            </w:r>
            <w:bookmarkEnd w:id="4"/>
            <w:r w:rsidRPr="00A2578B">
              <w:rPr>
                <w:rFonts w:eastAsiaTheme="minorHAnsi" w:cs="Tahoma"/>
                <w:iCs/>
                <w:color w:val="000000"/>
                <w:szCs w:val="22"/>
                <w:lang w:eastAsia="en-US"/>
              </w:rPr>
              <w:t>;</w:t>
            </w:r>
            <w:bookmarkEnd w:id="5"/>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Доставката на електрическа енергия за системите за улично осветление не влиза в предмета на Договора. Възложителят заплаща стойността на потребената енергия на съответния лицензиран доставчик на електрическа енергия. </w:t>
            </w:r>
          </w:p>
        </w:tc>
      </w:tr>
      <w:tr w:rsidR="00847E07" w:rsidRPr="00A2578B" w:rsidTr="009C0AB9">
        <w:trPr>
          <w:trHeight w:val="37"/>
          <w:jc w:val="center"/>
        </w:trPr>
        <w:tc>
          <w:tcPr>
            <w:tcW w:w="0" w:type="auto"/>
          </w:tcPr>
          <w:p w:rsidR="00847E07" w:rsidRPr="00A2578B" w:rsidRDefault="00847E07" w:rsidP="006A0751">
            <w:pPr>
              <w:widowControl w:val="0"/>
              <w:numPr>
                <w:ilvl w:val="0"/>
                <w:numId w:val="32"/>
              </w:numPr>
              <w:shd w:val="clear" w:color="auto" w:fill="FFFFFF" w:themeFill="background1"/>
              <w:spacing w:before="120" w:after="120" w:line="240" w:lineRule="auto"/>
              <w:ind w:left="709" w:hanging="709"/>
              <w:jc w:val="both"/>
              <w:rPr>
                <w:rFonts w:eastAsiaTheme="minorHAnsi" w:cs="Tahoma"/>
                <w:b/>
                <w:bCs/>
                <w:iCs/>
                <w:color w:val="000000"/>
                <w:lang w:eastAsia="en-US"/>
              </w:rPr>
            </w:pPr>
            <w:r w:rsidRPr="00A2578B">
              <w:rPr>
                <w:rFonts w:eastAsiaTheme="minorHAnsi" w:cs="Tahoma"/>
                <w:iCs/>
                <w:color w:val="000000"/>
                <w:szCs w:val="22"/>
                <w:lang w:eastAsia="en-US"/>
              </w:rPr>
              <w:t xml:space="preserve">Дейностите, предвидени в предмета на настоящия Договор, се изпълняват в </w:t>
            </w:r>
            <w:r w:rsidRPr="00A2578B">
              <w:t xml:space="preserve">съответствие с изискванията на </w:t>
            </w:r>
            <w:r w:rsidR="000432ED" w:rsidRPr="00A2578B">
              <w:t>В</w:t>
            </w:r>
            <w:r w:rsidRPr="00A2578B">
              <w:t>ъзложителя, обективирани в документацията за провеждане на обществената поръчка, и предложението за изпълнение на Изпълнителя</w:t>
            </w:r>
            <w:r w:rsidRPr="00A2578B">
              <w:rPr>
                <w:rFonts w:eastAsiaTheme="minorHAnsi" w:cs="Tahoma"/>
                <w:iCs/>
                <w:color w:val="000000"/>
                <w:szCs w:val="22"/>
                <w:lang w:eastAsia="en-US"/>
              </w:rPr>
              <w:t xml:space="preserve"> и включва получаване на всички необходими </w:t>
            </w:r>
            <w:proofErr w:type="spellStart"/>
            <w:r w:rsidRPr="00A2578B">
              <w:rPr>
                <w:rFonts w:eastAsiaTheme="minorHAnsi" w:cs="Tahoma"/>
                <w:iCs/>
                <w:color w:val="000000"/>
                <w:szCs w:val="22"/>
                <w:lang w:eastAsia="en-US"/>
              </w:rPr>
              <w:t>съгласувателни</w:t>
            </w:r>
            <w:proofErr w:type="spellEnd"/>
            <w:r w:rsidRPr="00A2578B">
              <w:rPr>
                <w:rFonts w:eastAsiaTheme="minorHAnsi" w:cs="Tahoma"/>
                <w:iCs/>
                <w:color w:val="000000"/>
                <w:szCs w:val="22"/>
                <w:lang w:eastAsia="en-US"/>
              </w:rPr>
              <w:t xml:space="preserve"> и разрешителни документи от съответните държавни и общински инстанции (със съдействие от страна на Възложителя).</w:t>
            </w:r>
          </w:p>
        </w:tc>
      </w:tr>
      <w:tr w:rsidR="00847E07" w:rsidRPr="00A2578B" w:rsidTr="009C0AB9">
        <w:trPr>
          <w:trHeight w:val="37"/>
          <w:jc w:val="center"/>
        </w:trPr>
        <w:tc>
          <w:tcPr>
            <w:tcW w:w="0" w:type="auto"/>
            <w:vAlign w:val="center"/>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rPr>
            </w:pPr>
            <w:r w:rsidRPr="00A2578B">
              <w:rPr>
                <w:rFonts w:cs="Tahoma"/>
                <w:b/>
                <w:bCs/>
                <w:iCs/>
                <w:color w:val="000000"/>
                <w:sz w:val="28"/>
                <w:szCs w:val="28"/>
              </w:rPr>
              <w:t>ГАРАНТИРАН РЕЗУЛТАТ</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С изпълнението на Услугата, Изпълнителят гарантира достигането на ГГИЕ за тази система.</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bookmarkStart w:id="6" w:name="_Ref437268700"/>
            <w:r w:rsidRPr="00A2578B">
              <w:rPr>
                <w:rFonts w:eastAsiaTheme="minorHAnsi" w:cs="Tahoma"/>
                <w:iCs/>
                <w:color w:val="000000"/>
                <w:szCs w:val="22"/>
                <w:lang w:eastAsia="en-US"/>
              </w:rPr>
              <w:t>Страните по Договора договорят следните числени стойности на НГПЕ, ГГПЕ, ГГИЕ и екологичен еквивалент на спестената енергия за Системата за осветление на територията на град Габрово:</w:t>
            </w:r>
            <w:bookmarkEnd w:id="6"/>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НГПЕ: [•] kWh/година / Парична равностойност: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ГГПЕ: [•] kWh/година / Парична равностойност: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ГГИЕ: [•] kWh/година / Парична равностойност: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Екологичен еквивалент на ГГИЕ от Обекта: [•] тона въглероден диоксид/година.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Цена на електрическата енергия към момента на подписване на договора: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Числените стойности, заложени в т. 6, са определени въз основа на съществуващото техническо състояние на Системата за осветление и режима на експлоатация, установено в обследването за енергийна</w:t>
            </w:r>
            <w:r w:rsidR="00EC44ED">
              <w:rPr>
                <w:rFonts w:eastAsiaTheme="minorHAnsi" w:cs="Tahoma"/>
                <w:iCs/>
                <w:color w:val="000000"/>
                <w:szCs w:val="22"/>
                <w:lang w:eastAsia="en-US"/>
              </w:rPr>
              <w:t xml:space="preserve"> ефективност</w:t>
            </w:r>
            <w:r w:rsidRPr="00A2578B">
              <w:rPr>
                <w:rFonts w:eastAsiaTheme="minorHAnsi" w:cs="Tahoma"/>
                <w:iCs/>
                <w:color w:val="000000"/>
                <w:szCs w:val="22"/>
                <w:lang w:eastAsia="en-US"/>
              </w:rPr>
              <w:t xml:space="preserve"> и документ</w:t>
            </w:r>
            <w:r w:rsidR="00362508">
              <w:rPr>
                <w:rFonts w:eastAsiaTheme="minorHAnsi" w:cs="Tahoma"/>
                <w:iCs/>
                <w:color w:val="000000"/>
                <w:szCs w:val="22"/>
                <w:lang w:eastAsia="en-US"/>
              </w:rPr>
              <w:t>ацията за участие в процедурата и предложението на участника.</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lastRenderedPageBreak/>
              <w:t>При отчитане на СГГИЕ и СДГИЕ за целия срок на Договора се прилагат цените на електрическата енергия, вписани в Договора при неговото подписване, съгласно т. 6.5.</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За достигането на ГГИЕ, Изпълнителят поема изцяло финансовия, търговския и </w:t>
            </w:r>
            <w:r w:rsidRPr="00DB3D18">
              <w:rPr>
                <w:rFonts w:eastAsiaTheme="minorHAnsi" w:cs="Tahoma"/>
                <w:b/>
                <w:iCs/>
                <w:color w:val="000000"/>
                <w:szCs w:val="22"/>
                <w:u w:val="single"/>
                <w:lang w:eastAsia="en-US"/>
              </w:rPr>
              <w:t>техническия риск.</w:t>
            </w:r>
            <w:r w:rsidRPr="00A2578B">
              <w:rPr>
                <w:rFonts w:eastAsiaTheme="minorHAnsi" w:cs="Tahoma"/>
                <w:iCs/>
                <w:color w:val="000000"/>
                <w:szCs w:val="22"/>
                <w:lang w:eastAsia="en-US"/>
              </w:rPr>
              <w:t xml:space="preserve"> Рискът за Изпълнителя означава, че в случай на недостигане на ГГИЕ, той дължи неустойка в размер, изчислен съгласно т. </w:t>
            </w:r>
            <w:r w:rsidRPr="00A2578B">
              <w:t xml:space="preserve">13.2 </w:t>
            </w:r>
            <w:r w:rsidRPr="00A2578B">
              <w:rPr>
                <w:rFonts w:eastAsiaTheme="minorHAnsi" w:cs="Tahoma"/>
                <w:iCs/>
                <w:color w:val="000000"/>
                <w:szCs w:val="22"/>
                <w:lang w:eastAsia="en-US"/>
              </w:rPr>
              <w:t xml:space="preserve">от Договора.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Отчитането на изпълнението на Договора се извършва съгласно „Методика за отчитане на гарантирания резултат“ в Приложение № 4 към Договора. </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
                <w:bCs/>
                <w:iCs/>
                <w:color w:val="000000"/>
                <w:sz w:val="28"/>
                <w:szCs w:val="28"/>
              </w:rPr>
            </w:pPr>
            <w:r w:rsidRPr="00A2578B">
              <w:rPr>
                <w:rFonts w:cs="Tahoma"/>
                <w:b/>
                <w:bCs/>
                <w:iCs/>
                <w:color w:val="000000"/>
                <w:sz w:val="28"/>
                <w:szCs w:val="28"/>
              </w:rPr>
              <w:t>ЦЕНА</w:t>
            </w:r>
          </w:p>
        </w:tc>
      </w:tr>
      <w:tr w:rsidR="00847E07" w:rsidRPr="00A2578B" w:rsidTr="009C0AB9">
        <w:trPr>
          <w:trHeight w:val="37"/>
          <w:jc w:val="center"/>
        </w:trPr>
        <w:tc>
          <w:tcPr>
            <w:tcW w:w="0" w:type="auto"/>
          </w:tcPr>
          <w:p w:rsidR="00847E07" w:rsidRPr="00A2578B" w:rsidDel="00C16659"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22"/>
                <w:lang w:eastAsia="en-US"/>
              </w:rPr>
            </w:pPr>
            <w:r w:rsidRPr="00A2578B">
              <w:t>Цената по настоящия договор е в размер на …… лв. и включва компоненти</w:t>
            </w:r>
            <w:r w:rsidR="00B2544B" w:rsidRPr="00A2578B">
              <w:t>те по т.11.1 и 11.2, както следва</w:t>
            </w:r>
            <w:r w:rsidRPr="00A2578B">
              <w:t>:</w:t>
            </w:r>
          </w:p>
        </w:tc>
      </w:tr>
      <w:tr w:rsidR="00847E07" w:rsidRPr="00A2578B" w:rsidTr="009C0AB9">
        <w:trPr>
          <w:trHeight w:val="37"/>
          <w:jc w:val="center"/>
        </w:trPr>
        <w:tc>
          <w:tcPr>
            <w:tcW w:w="0" w:type="auto"/>
          </w:tcPr>
          <w:p w:rsidR="00847E07" w:rsidRPr="00A2578B" w:rsidDel="00C16659" w:rsidRDefault="00B2544B" w:rsidP="00B2544B">
            <w:pPr>
              <w:widowControl w:val="0"/>
              <w:numPr>
                <w:ilvl w:val="1"/>
                <w:numId w:val="32"/>
              </w:numPr>
              <w:shd w:val="clear" w:color="auto" w:fill="FFFFFF" w:themeFill="background1"/>
              <w:spacing w:before="120" w:after="120" w:line="240" w:lineRule="auto"/>
              <w:ind w:left="836" w:hanging="567"/>
              <w:jc w:val="both"/>
              <w:rPr>
                <w:rFonts w:eastAsiaTheme="minorHAnsi" w:cs="Tahoma"/>
                <w:iCs/>
                <w:color w:val="000000"/>
                <w:szCs w:val="22"/>
                <w:lang w:eastAsia="en-US"/>
              </w:rPr>
            </w:pPr>
            <w:r w:rsidRPr="00A2578B">
              <w:t>Цена</w:t>
            </w:r>
            <w:r w:rsidR="00847E07" w:rsidRPr="00A2578B">
              <w:t xml:space="preserve"> за проектиране и осъществяване на авторския надзор и изпълнение на дейностите по 2.1 от настоящия договор, включително въвеждането в експлоатация. (</w:t>
            </w:r>
            <w:r w:rsidR="00847E07" w:rsidRPr="00A2578B">
              <w:rPr>
                <w:i/>
              </w:rPr>
              <w:t xml:space="preserve">съгласно </w:t>
            </w:r>
            <w:r w:rsidRPr="00A2578B">
              <w:rPr>
                <w:i/>
              </w:rPr>
              <w:t>окончателното</w:t>
            </w:r>
            <w:r w:rsidR="00847E07" w:rsidRPr="00A2578B">
              <w:rPr>
                <w:i/>
              </w:rPr>
              <w:t xml:space="preserve"> ценово предложение на изпълнителя </w:t>
            </w:r>
            <w:r w:rsidR="00847E07" w:rsidRPr="00A2578B">
              <w:t>)</w:t>
            </w:r>
            <w:r w:rsidRPr="00A2578B">
              <w:t>…. Лв.</w:t>
            </w:r>
          </w:p>
        </w:tc>
      </w:tr>
      <w:tr w:rsidR="00847E07" w:rsidRPr="00A2578B" w:rsidTr="009C0AB9">
        <w:trPr>
          <w:trHeight w:val="37"/>
          <w:jc w:val="center"/>
        </w:trPr>
        <w:tc>
          <w:tcPr>
            <w:tcW w:w="0" w:type="auto"/>
          </w:tcPr>
          <w:p w:rsidR="00847E07" w:rsidRPr="00A2578B" w:rsidDel="00C16659" w:rsidRDefault="00B2544B" w:rsidP="00B2544B">
            <w:pPr>
              <w:widowControl w:val="0"/>
              <w:numPr>
                <w:ilvl w:val="1"/>
                <w:numId w:val="32"/>
              </w:numPr>
              <w:shd w:val="clear" w:color="auto" w:fill="FFFFFF" w:themeFill="background1"/>
              <w:spacing w:before="120" w:after="120" w:line="240" w:lineRule="auto"/>
              <w:ind w:left="836" w:hanging="567"/>
              <w:jc w:val="both"/>
              <w:rPr>
                <w:rFonts w:eastAsiaTheme="minorHAnsi" w:cs="Tahoma"/>
                <w:iCs/>
                <w:color w:val="000000"/>
                <w:szCs w:val="22"/>
                <w:lang w:eastAsia="en-US"/>
              </w:rPr>
            </w:pPr>
            <w:r w:rsidRPr="00A2578B">
              <w:t xml:space="preserve">Цена за осъществяване на </w:t>
            </w:r>
            <w:r w:rsidR="00847E07" w:rsidRPr="00A2578B">
              <w:rPr>
                <w:rFonts w:eastAsiaTheme="minorHAnsi" w:cs="Tahoma"/>
                <w:b/>
                <w:iCs/>
                <w:color w:val="000000"/>
                <w:szCs w:val="22"/>
                <w:lang w:eastAsia="en-US"/>
              </w:rPr>
              <w:t>Експлоатация и поддръжка</w:t>
            </w:r>
            <w:r w:rsidR="00847E07" w:rsidRPr="00A2578B">
              <w:rPr>
                <w:rFonts w:eastAsiaTheme="minorHAnsi" w:cs="Tahoma"/>
                <w:iCs/>
                <w:color w:val="000000"/>
                <w:szCs w:val="22"/>
                <w:lang w:eastAsia="en-US"/>
              </w:rPr>
              <w:t xml:space="preserve"> </w:t>
            </w:r>
            <w:r w:rsidRPr="00A2578B">
              <w:rPr>
                <w:rFonts w:eastAsiaTheme="minorHAnsi" w:cs="Tahoma"/>
                <w:iCs/>
                <w:color w:val="000000"/>
                <w:szCs w:val="22"/>
                <w:lang w:eastAsia="en-US"/>
              </w:rPr>
              <w:t>по т.</w:t>
            </w:r>
            <w:r w:rsidR="00847E07" w:rsidRPr="00A2578B">
              <w:rPr>
                <w:rFonts w:eastAsiaTheme="minorHAnsi" w:cs="Tahoma"/>
                <w:iCs/>
                <w:color w:val="000000"/>
                <w:szCs w:val="22"/>
                <w:lang w:eastAsia="en-US"/>
              </w:rPr>
              <w:t xml:space="preserve"> 2.2 и </w:t>
            </w:r>
            <w:r w:rsidR="00847E07" w:rsidRPr="00A2578B">
              <w:rPr>
                <w:rFonts w:eastAsiaTheme="minorHAnsi" w:cs="Tahoma"/>
                <w:b/>
                <w:iCs/>
                <w:color w:val="000000"/>
                <w:szCs w:val="22"/>
                <w:lang w:eastAsia="en-US"/>
              </w:rPr>
              <w:t xml:space="preserve">Енергиен мениджмънт </w:t>
            </w:r>
            <w:r w:rsidRPr="00A2578B">
              <w:rPr>
                <w:rFonts w:eastAsiaTheme="minorHAnsi" w:cs="Tahoma"/>
                <w:b/>
                <w:iCs/>
                <w:color w:val="000000"/>
                <w:szCs w:val="22"/>
                <w:lang w:eastAsia="en-US"/>
              </w:rPr>
              <w:t xml:space="preserve">по точка 2.3.  </w:t>
            </w:r>
            <w:r w:rsidRPr="00A2578B">
              <w:rPr>
                <w:rFonts w:eastAsiaTheme="minorHAnsi" w:cs="Tahoma"/>
                <w:iCs/>
                <w:color w:val="000000"/>
                <w:szCs w:val="22"/>
                <w:lang w:eastAsia="en-US"/>
              </w:rPr>
              <w:t>от този договор</w:t>
            </w:r>
            <w:r w:rsidRPr="00A2578B">
              <w:rPr>
                <w:rFonts w:eastAsiaTheme="minorHAnsi" w:cs="Tahoma"/>
                <w:b/>
                <w:iCs/>
                <w:color w:val="000000"/>
                <w:szCs w:val="22"/>
                <w:lang w:eastAsia="en-US"/>
              </w:rPr>
              <w:t xml:space="preserve"> </w:t>
            </w:r>
            <w:r w:rsidR="00847E07" w:rsidRPr="00A2578B">
              <w:t xml:space="preserve">(съгласно </w:t>
            </w:r>
            <w:r w:rsidRPr="00A2578B">
              <w:t>окончателното</w:t>
            </w:r>
            <w:r w:rsidR="00847E07" w:rsidRPr="00A2578B">
              <w:t xml:space="preserve"> ценово предложение на изпълнителя.)</w:t>
            </w:r>
            <w:r w:rsidRPr="00A2578B">
              <w:t>……..лв.</w:t>
            </w:r>
          </w:p>
        </w:tc>
      </w:tr>
      <w:tr w:rsidR="00847E07" w:rsidRPr="00A2578B" w:rsidTr="009C0AB9">
        <w:trPr>
          <w:trHeight w:val="37"/>
          <w:jc w:val="center"/>
        </w:trPr>
        <w:tc>
          <w:tcPr>
            <w:tcW w:w="0" w:type="auto"/>
            <w:shd w:val="clear" w:color="auto" w:fill="FFFFFF" w:themeFill="background1"/>
          </w:tcPr>
          <w:p w:rsidR="00C667E9" w:rsidRPr="00A2578B" w:rsidDel="00C16659" w:rsidRDefault="00C667E9" w:rsidP="00DF0752">
            <w:pPr>
              <w:widowControl w:val="0"/>
              <w:numPr>
                <w:ilvl w:val="1"/>
                <w:numId w:val="32"/>
              </w:numPr>
              <w:shd w:val="clear" w:color="auto" w:fill="FFFFFF" w:themeFill="background1"/>
              <w:spacing w:before="120" w:after="120" w:line="240" w:lineRule="auto"/>
              <w:ind w:left="859" w:hanging="567"/>
              <w:jc w:val="both"/>
              <w:rPr>
                <w:rFonts w:eastAsiaTheme="minorHAnsi" w:cs="Tahoma"/>
                <w:iCs/>
                <w:color w:val="000000"/>
                <w:szCs w:val="22"/>
                <w:lang w:eastAsia="en-US"/>
              </w:rPr>
            </w:pPr>
            <w:r w:rsidRPr="00EC44ED">
              <w:t>В цената на договора са включени и всички други присъщи за договора разходи, като Изпълнителя няма право на други финансови претенции към Възложителя с изключение на предвидените в този договор или по силата на допълнително споразумение.</w:t>
            </w:r>
          </w:p>
        </w:tc>
      </w:tr>
      <w:tr w:rsidR="00847E07" w:rsidRPr="00A2578B" w:rsidTr="009C0AB9">
        <w:trPr>
          <w:trHeight w:val="37"/>
          <w:jc w:val="center"/>
        </w:trPr>
        <w:tc>
          <w:tcPr>
            <w:tcW w:w="0" w:type="auto"/>
          </w:tcPr>
          <w:p w:rsidR="00847E07" w:rsidRPr="00A2578B" w:rsidDel="00C16659"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22"/>
                <w:lang w:eastAsia="en-US"/>
              </w:rPr>
            </w:pPr>
            <w:r w:rsidRPr="00A2578B">
              <w:t>Цената по Договора се изплаща, както следва:</w:t>
            </w:r>
          </w:p>
        </w:tc>
      </w:tr>
      <w:tr w:rsidR="00847E07" w:rsidRPr="00A2578B" w:rsidTr="009C0AB9">
        <w:trPr>
          <w:trHeight w:val="37"/>
          <w:jc w:val="center"/>
        </w:trPr>
        <w:tc>
          <w:tcPr>
            <w:tcW w:w="0" w:type="auto"/>
          </w:tcPr>
          <w:p w:rsidR="00C667E9" w:rsidRPr="00C667E9" w:rsidDel="00C16659" w:rsidRDefault="00847E07" w:rsidP="00C667E9">
            <w:pPr>
              <w:widowControl w:val="0"/>
              <w:numPr>
                <w:ilvl w:val="1"/>
                <w:numId w:val="32"/>
              </w:numPr>
              <w:shd w:val="clear" w:color="auto" w:fill="FFFFFF" w:themeFill="background1"/>
              <w:spacing w:before="120" w:after="120" w:line="240" w:lineRule="auto"/>
              <w:ind w:left="1120" w:hanging="709"/>
              <w:jc w:val="both"/>
              <w:rPr>
                <w:rFonts w:eastAsiaTheme="minorHAnsi" w:cs="Tahoma"/>
                <w:iCs/>
                <w:color w:val="000000"/>
                <w:szCs w:val="22"/>
                <w:lang w:eastAsia="en-US"/>
              </w:rPr>
            </w:pPr>
            <w:r w:rsidRPr="00A2578B">
              <w:t>Цената по т. 11.1 се заплаща:</w:t>
            </w:r>
          </w:p>
        </w:tc>
      </w:tr>
      <w:tr w:rsidR="00847E07" w:rsidRPr="00A2578B" w:rsidTr="009C0AB9">
        <w:trPr>
          <w:trHeight w:val="37"/>
          <w:jc w:val="center"/>
        </w:trPr>
        <w:tc>
          <w:tcPr>
            <w:tcW w:w="0" w:type="auto"/>
          </w:tcPr>
          <w:p w:rsidR="00847E07" w:rsidRPr="00A2578B" w:rsidDel="00C16659" w:rsidRDefault="00847E07" w:rsidP="004F7E77">
            <w:pPr>
              <w:widowControl w:val="0"/>
              <w:numPr>
                <w:ilvl w:val="2"/>
                <w:numId w:val="32"/>
              </w:numPr>
              <w:shd w:val="clear" w:color="auto" w:fill="FFFFFF" w:themeFill="background1"/>
              <w:spacing w:before="120" w:after="120" w:line="240" w:lineRule="auto"/>
              <w:jc w:val="both"/>
              <w:rPr>
                <w:rFonts w:cs="Tahoma"/>
              </w:rPr>
            </w:pPr>
            <w:r w:rsidRPr="00A2578B">
              <w:rPr>
                <w:rFonts w:cs="Tahoma"/>
              </w:rPr>
              <w:t xml:space="preserve">След изпълнение на </w:t>
            </w:r>
            <w:r w:rsidR="004F7E77">
              <w:rPr>
                <w:rFonts w:cs="Tahoma"/>
              </w:rPr>
              <w:t>дейностите по т. 2.1</w:t>
            </w:r>
            <w:r w:rsidRPr="00A2578B">
              <w:rPr>
                <w:rFonts w:cs="Tahoma"/>
              </w:rPr>
              <w:t xml:space="preserve"> и надлежно</w:t>
            </w:r>
            <w:r w:rsidR="004F7E77">
              <w:rPr>
                <w:rFonts w:cs="Tahoma"/>
              </w:rPr>
              <w:t>то</w:t>
            </w:r>
            <w:r w:rsidRPr="00A2578B">
              <w:rPr>
                <w:rFonts w:cs="Tahoma"/>
              </w:rPr>
              <w:t xml:space="preserve"> </w:t>
            </w:r>
            <w:r w:rsidR="004F7E77">
              <w:rPr>
                <w:rFonts w:cs="Tahoma"/>
              </w:rPr>
              <w:t>им</w:t>
            </w:r>
            <w:r w:rsidRPr="00A2578B">
              <w:rPr>
                <w:rFonts w:cs="Tahoma"/>
              </w:rPr>
              <w:t xml:space="preserve"> пр</w:t>
            </w:r>
            <w:r w:rsidR="004F7E77">
              <w:rPr>
                <w:rFonts w:cs="Tahoma"/>
              </w:rPr>
              <w:t>ием</w:t>
            </w:r>
            <w:r w:rsidRPr="00A2578B">
              <w:rPr>
                <w:rFonts w:cs="Tahoma"/>
              </w:rPr>
              <w:t>ане</w:t>
            </w:r>
            <w:r w:rsidR="004F7E77">
              <w:rPr>
                <w:rFonts w:cs="Tahoma"/>
              </w:rPr>
              <w:t xml:space="preserve"> по реда на т. 23</w:t>
            </w:r>
            <w:r w:rsidRPr="00A2578B">
              <w:rPr>
                <w:rFonts w:cs="Tahoma"/>
              </w:rPr>
              <w:t>, Изпълнителят издава фактура за цялата й стойност. Възложителят заплаща сума в размер на ………………(25 % от сумата по т. 11.1</w:t>
            </w:r>
            <w:r w:rsidR="004F7E77">
              <w:rPr>
                <w:rFonts w:cs="Tahoma"/>
              </w:rPr>
              <w:t>, но не повече от 800 хил. лв. с ДДС</w:t>
            </w:r>
            <w:r w:rsidRPr="00A2578B">
              <w:rPr>
                <w:rFonts w:cs="Tahoma"/>
              </w:rPr>
              <w:t xml:space="preserve">) платима </w:t>
            </w:r>
            <w:r w:rsidR="004F7E77">
              <w:rPr>
                <w:rFonts w:cs="Tahoma"/>
              </w:rPr>
              <w:t xml:space="preserve">в </w:t>
            </w:r>
            <w:r w:rsidRPr="00A2578B">
              <w:rPr>
                <w:rFonts w:cs="Tahoma"/>
              </w:rPr>
              <w:t>срок от 30 (тридесет) дни от дата</w:t>
            </w:r>
            <w:r w:rsidR="004F7E77">
              <w:rPr>
                <w:rFonts w:cs="Tahoma"/>
              </w:rPr>
              <w:t>та</w:t>
            </w:r>
            <w:r w:rsidRPr="00A2578B">
              <w:rPr>
                <w:rFonts w:cs="Tahoma"/>
              </w:rPr>
              <w:t xml:space="preserve"> на получаване на фактурата.</w:t>
            </w:r>
          </w:p>
        </w:tc>
      </w:tr>
      <w:tr w:rsidR="00847E07" w:rsidRPr="00A2578B" w:rsidTr="009C0AB9">
        <w:trPr>
          <w:trHeight w:val="37"/>
          <w:jc w:val="center"/>
        </w:trPr>
        <w:tc>
          <w:tcPr>
            <w:tcW w:w="0" w:type="auto"/>
          </w:tcPr>
          <w:p w:rsidR="00847E07" w:rsidRPr="00A2578B" w:rsidDel="00C16659" w:rsidRDefault="00847E07" w:rsidP="00C667E9">
            <w:pPr>
              <w:widowControl w:val="0"/>
              <w:numPr>
                <w:ilvl w:val="2"/>
                <w:numId w:val="32"/>
              </w:numPr>
              <w:shd w:val="clear" w:color="auto" w:fill="FFFFFF" w:themeFill="background1"/>
              <w:spacing w:before="120" w:after="120" w:line="240" w:lineRule="auto"/>
              <w:jc w:val="both"/>
              <w:rPr>
                <w:rFonts w:cs="Tahoma"/>
              </w:rPr>
            </w:pPr>
            <w:r w:rsidRPr="00A2578B">
              <w:rPr>
                <w:rFonts w:cs="Tahoma"/>
              </w:rPr>
              <w:t>Останалата част от сумата се изплаща на равни месечни вноски, (съгласно предложения график по оферта).</w:t>
            </w:r>
          </w:p>
        </w:tc>
      </w:tr>
      <w:tr w:rsidR="00847E07" w:rsidRPr="00A2578B" w:rsidTr="009C0AB9">
        <w:trPr>
          <w:trHeight w:val="37"/>
          <w:jc w:val="center"/>
        </w:trPr>
        <w:tc>
          <w:tcPr>
            <w:tcW w:w="0" w:type="auto"/>
          </w:tcPr>
          <w:p w:rsidR="00847E07" w:rsidRPr="00A2578B" w:rsidDel="00C16659" w:rsidRDefault="00530EA3" w:rsidP="00B2544B">
            <w:pPr>
              <w:widowControl w:val="0"/>
              <w:numPr>
                <w:ilvl w:val="1"/>
                <w:numId w:val="32"/>
              </w:numPr>
              <w:shd w:val="clear" w:color="auto" w:fill="FFFFFF" w:themeFill="background1"/>
              <w:spacing w:before="120" w:after="120" w:line="240" w:lineRule="auto"/>
              <w:ind w:left="1120" w:hanging="709"/>
              <w:jc w:val="both"/>
              <w:rPr>
                <w:rFonts w:cs="Tahoma"/>
              </w:rPr>
            </w:pPr>
            <w:r w:rsidRPr="00A2578B">
              <w:rPr>
                <w:rFonts w:cs="Tahoma"/>
              </w:rPr>
              <w:t>Цената</w:t>
            </w:r>
            <w:r w:rsidR="00847E07" w:rsidRPr="00A2578B">
              <w:rPr>
                <w:rFonts w:cs="Tahoma"/>
              </w:rPr>
              <w:t xml:space="preserve"> по т. 11.2 се заплаща на месечни вноски, съгласно предложения график по оферта, след представяне на фактура.</w:t>
            </w:r>
          </w:p>
        </w:tc>
      </w:tr>
      <w:tr w:rsidR="00847E07" w:rsidRPr="00A2578B" w:rsidTr="009C0AB9">
        <w:trPr>
          <w:trHeight w:val="37"/>
          <w:jc w:val="center"/>
        </w:trPr>
        <w:tc>
          <w:tcPr>
            <w:tcW w:w="0" w:type="auto"/>
            <w:shd w:val="clear" w:color="auto" w:fill="auto"/>
          </w:tcPr>
          <w:p w:rsidR="00530EA3" w:rsidRPr="00EC44ED" w:rsidDel="00C16659" w:rsidRDefault="00847E07" w:rsidP="004F7E77">
            <w:pPr>
              <w:widowControl w:val="0"/>
              <w:numPr>
                <w:ilvl w:val="1"/>
                <w:numId w:val="32"/>
              </w:numPr>
              <w:shd w:val="clear" w:color="auto" w:fill="FFFFFF" w:themeFill="background1"/>
              <w:spacing w:before="120" w:after="120" w:line="240" w:lineRule="auto"/>
              <w:ind w:left="1120" w:hanging="709"/>
              <w:jc w:val="both"/>
              <w:rPr>
                <w:rFonts w:eastAsiaTheme="minorHAnsi" w:cs="Tahoma"/>
                <w:iCs/>
                <w:color w:val="000000"/>
                <w:szCs w:val="22"/>
                <w:lang w:eastAsia="en-US"/>
              </w:rPr>
            </w:pPr>
            <w:r w:rsidRPr="00A2578B">
              <w:rPr>
                <w:rFonts w:cs="Tahoma"/>
              </w:rPr>
              <w:t>При непредстав</w:t>
            </w:r>
            <w:r w:rsidR="007D2A01" w:rsidRPr="00A2578B">
              <w:rPr>
                <w:rFonts w:cs="Tahoma"/>
              </w:rPr>
              <w:t>я</w:t>
            </w:r>
            <w:r w:rsidRPr="00A2578B">
              <w:rPr>
                <w:rFonts w:cs="Tahoma"/>
              </w:rPr>
              <w:t xml:space="preserve">не на мониторингов доклад плащанията по т. 12.1 и 12.2 се спират до представяното. При недостигане на ГГИЕ Възложителя има право да извърши прихващане на дължимите суми изчислени по реда на 13.2 </w:t>
            </w:r>
            <w:r w:rsidR="004F7E77">
              <w:rPr>
                <w:rFonts w:cs="Tahoma"/>
              </w:rPr>
              <w:t>дължимите</w:t>
            </w:r>
            <w:r w:rsidRPr="00A2578B">
              <w:rPr>
                <w:rFonts w:cs="Tahoma"/>
              </w:rPr>
              <w:t xml:space="preserve"> плащания</w:t>
            </w:r>
            <w:r w:rsidR="004F7E77">
              <w:rPr>
                <w:rFonts w:cs="Tahoma"/>
              </w:rPr>
              <w:t>.</w:t>
            </w:r>
          </w:p>
        </w:tc>
      </w:tr>
      <w:tr w:rsidR="00847E07" w:rsidRPr="00A2578B" w:rsidTr="009C0AB9">
        <w:trPr>
          <w:trHeight w:val="37"/>
          <w:jc w:val="center"/>
        </w:trPr>
        <w:tc>
          <w:tcPr>
            <w:tcW w:w="0" w:type="auto"/>
          </w:tcPr>
          <w:p w:rsidR="00847E07" w:rsidRPr="00A2578B" w:rsidDel="00C16659"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22"/>
                <w:lang w:eastAsia="en-US"/>
              </w:rPr>
            </w:pPr>
            <w:r w:rsidRPr="00A2578B">
              <w:t>Ежегодно, в 10 (десет) дневен срок от изтичането на всяка година, считано от датата на</w:t>
            </w:r>
            <w:r w:rsidRPr="00A2578B">
              <w:rPr>
                <w:lang w:val="en-US"/>
              </w:rPr>
              <w:t xml:space="preserve"> </w:t>
            </w:r>
            <w:r w:rsidRPr="00A2578B">
              <w:t>въвеждане в експлоатация на инвестицията и приемането й, Страните отчитат ДГИЕ, като отразяват изпълнението или неизпълнението на ГГИЕ чрез изчисляване на Коефициент за ефективност. Коефициентът за ефективност се изчислява съгласно „Методиката за отчитане на гарантирания резултат“ в Приложение № 4 към договора, като за целта съставят протокол.</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При стойност на Коефициента за ефективност равен или по-голям от едно, задължението на Изпълнителя се счита за изпълнено.</w:t>
            </w:r>
          </w:p>
        </w:tc>
      </w:tr>
      <w:tr w:rsidR="00847E07" w:rsidRPr="00A2578B" w:rsidTr="009C0AB9">
        <w:trPr>
          <w:trHeight w:val="37"/>
          <w:jc w:val="center"/>
        </w:trPr>
        <w:tc>
          <w:tcPr>
            <w:tcW w:w="0" w:type="auto"/>
          </w:tcPr>
          <w:p w:rsidR="00BE0220" w:rsidRPr="00291AA7" w:rsidRDefault="00847E07" w:rsidP="00291AA7">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bookmarkStart w:id="7" w:name="_Ref500323450"/>
            <w:r w:rsidRPr="00A2578B">
              <w:rPr>
                <w:rFonts w:eastAsiaTheme="minorHAnsi" w:cs="Tahoma"/>
                <w:iCs/>
                <w:color w:val="000000"/>
                <w:szCs w:val="22"/>
                <w:lang w:eastAsia="en-US"/>
              </w:rPr>
              <w:t>При стойност на Коефициента за ефективност по-малък от едно, Изпълнителят следва да заплати неустойка на Възложителя в размера на разликата между ГГИЕ и ДГИЕ, изчислена по действащите към този момент цени на електрическата енергия.</w:t>
            </w:r>
            <w:bookmarkEnd w:id="7"/>
          </w:p>
        </w:tc>
      </w:tr>
      <w:tr w:rsidR="00847E07" w:rsidRPr="00A2578B" w:rsidTr="009C0AB9">
        <w:trPr>
          <w:trHeight w:val="37"/>
          <w:jc w:val="center"/>
        </w:trPr>
        <w:tc>
          <w:tcPr>
            <w:tcW w:w="0" w:type="auto"/>
          </w:tcPr>
          <w:p w:rsidR="00847E07" w:rsidRPr="00A2578B" w:rsidRDefault="00847E07" w:rsidP="002274EF">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bookmarkStart w:id="8" w:name="_Ref437687441"/>
            <w:r w:rsidRPr="00A2578B">
              <w:rPr>
                <w:rFonts w:eastAsiaTheme="minorHAnsi" w:cs="Tahoma"/>
                <w:iCs/>
                <w:color w:val="000000"/>
                <w:szCs w:val="22"/>
                <w:lang w:eastAsia="en-US"/>
              </w:rPr>
              <w:lastRenderedPageBreak/>
              <w:t>В случай че Възложителят възложи инсталирането на нови точки или други консуматори на енергия на Изпълнителя или на трето лице или премахне такива за Системата за външно осветление в град Габрово, Страните следва да актуализират НГПЕ по следния начин:</w:t>
            </w:r>
            <w:bookmarkEnd w:id="8"/>
          </w:p>
        </w:tc>
      </w:tr>
      <w:tr w:rsidR="00847E07" w:rsidRPr="00A2578B" w:rsidTr="009C0AB9">
        <w:trPr>
          <w:trHeight w:val="37"/>
          <w:jc w:val="center"/>
        </w:trPr>
        <w:tc>
          <w:tcPr>
            <w:tcW w:w="0" w:type="auto"/>
          </w:tcPr>
          <w:p w:rsidR="00EC44ED" w:rsidRPr="00EC44ED" w:rsidRDefault="00847E07" w:rsidP="00BE0220">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НГПЕ се актуализира, като към него се прибави потреблението съгласно спецификациите за разход на производителя, в случай че се добавят нови точки. В случай че се премахват точки, НГПЕ се н</w:t>
            </w:r>
            <w:r w:rsidR="00BE0220">
              <w:rPr>
                <w:rFonts w:eastAsiaTheme="minorHAnsi" w:cs="Tahoma"/>
                <w:iCs/>
                <w:color w:val="000000"/>
                <w:szCs w:val="22"/>
                <w:lang w:eastAsia="en-US"/>
              </w:rPr>
              <w:t>амалява с разхода за тези точки</w:t>
            </w:r>
            <w:r w:rsidRPr="00A2578B">
              <w:rPr>
                <w:rFonts w:eastAsiaTheme="minorHAnsi" w:cs="Tahoma"/>
                <w:iCs/>
                <w:color w:val="000000"/>
                <w:szCs w:val="22"/>
                <w:lang w:eastAsia="en-US"/>
              </w:rPr>
              <w:t>;</w:t>
            </w:r>
          </w:p>
        </w:tc>
      </w:tr>
      <w:tr w:rsidR="00847E07" w:rsidRPr="00A2578B" w:rsidTr="00BE0220">
        <w:trPr>
          <w:trHeight w:val="871"/>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bookmarkStart w:id="9" w:name="_Ref445723788"/>
            <w:r w:rsidRPr="00A2578B">
              <w:rPr>
                <w:rFonts w:eastAsiaTheme="minorHAnsi" w:cs="Tahoma"/>
                <w:iCs/>
                <w:color w:val="000000"/>
                <w:szCs w:val="22"/>
                <w:lang w:eastAsia="en-US"/>
              </w:rPr>
              <w:t xml:space="preserve">В случай че Възложителят промени експлоатационния режим на Системата за осветление на град Габрово, предмет на договора, Страните следва да актуализират </w:t>
            </w:r>
            <w:r w:rsidR="00B31865" w:rsidRPr="00A2578B">
              <w:rPr>
                <w:rFonts w:eastAsiaTheme="minorHAnsi" w:cs="Tahoma"/>
                <w:iCs/>
                <w:color w:val="000000"/>
                <w:szCs w:val="22"/>
                <w:lang w:eastAsia="en-US"/>
              </w:rPr>
              <w:t xml:space="preserve">НГПЕ </w:t>
            </w:r>
            <w:r w:rsidRPr="00A2578B">
              <w:rPr>
                <w:rFonts w:eastAsiaTheme="minorHAnsi" w:cs="Tahoma"/>
                <w:iCs/>
                <w:color w:val="000000"/>
                <w:szCs w:val="22"/>
                <w:lang w:eastAsia="en-US"/>
              </w:rPr>
              <w:t>в съответствие с промяната.</w:t>
            </w:r>
            <w:bookmarkEnd w:id="9"/>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lang w:val="en-US"/>
              </w:rPr>
            </w:pPr>
            <w:r w:rsidRPr="00A2578B">
              <w:rPr>
                <w:rFonts w:cs="Tahoma"/>
                <w:b/>
                <w:bCs/>
                <w:iCs/>
                <w:color w:val="000000"/>
                <w:sz w:val="28"/>
                <w:szCs w:val="28"/>
              </w:rPr>
              <w:t>СРОКОВЕ</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Настоящият договор с</w:t>
            </w:r>
            <w:r w:rsidR="002B425B">
              <w:rPr>
                <w:rFonts w:eastAsiaTheme="minorHAnsi" w:cs="Tahoma"/>
                <w:iCs/>
                <w:color w:val="000000"/>
                <w:szCs w:val="22"/>
                <w:lang w:eastAsia="en-US"/>
              </w:rPr>
              <w:t>е сключва за срок от [•] години, съгласно офертата на изпълнителя.</w:t>
            </w:r>
            <w:r w:rsidRPr="00A2578B">
              <w:rPr>
                <w:rFonts w:eastAsiaTheme="minorHAnsi" w:cs="Tahoma"/>
                <w:iCs/>
                <w:color w:val="000000"/>
                <w:szCs w:val="22"/>
                <w:lang w:eastAsia="en-US"/>
              </w:rPr>
              <w:t xml:space="preserve"> </w:t>
            </w:r>
          </w:p>
        </w:tc>
      </w:tr>
      <w:tr w:rsidR="00847E07" w:rsidRPr="00A2578B" w:rsidTr="009C0AB9">
        <w:trPr>
          <w:trHeight w:val="37"/>
          <w:jc w:val="center"/>
        </w:trPr>
        <w:tc>
          <w:tcPr>
            <w:tcW w:w="0" w:type="auto"/>
          </w:tcPr>
          <w:p w:rsidR="00847E07" w:rsidRPr="00A2578B" w:rsidRDefault="00847E07" w:rsidP="002B425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Сроковете за изпълнение на </w:t>
            </w:r>
            <w:r w:rsidR="002B425B">
              <w:rPr>
                <w:rFonts w:eastAsiaTheme="minorHAnsi" w:cs="Tahoma"/>
                <w:iCs/>
                <w:color w:val="000000"/>
                <w:szCs w:val="22"/>
                <w:lang w:eastAsia="en-US"/>
              </w:rPr>
              <w:t>дейностите по т. 2.1.</w:t>
            </w:r>
            <w:r w:rsidRPr="00A2578B">
              <w:rPr>
                <w:rFonts w:eastAsiaTheme="minorHAnsi" w:cs="Tahoma"/>
                <w:iCs/>
                <w:color w:val="000000"/>
                <w:szCs w:val="22"/>
                <w:lang w:eastAsia="en-US"/>
              </w:rPr>
              <w:t xml:space="preserve"> са съгласно техническото предложението за изпълнение – Приложение 1 към настоящия Договор.</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При изпълнение на </w:t>
            </w:r>
            <w:r w:rsidR="002B425B">
              <w:rPr>
                <w:rFonts w:eastAsiaTheme="minorHAnsi" w:cs="Tahoma"/>
                <w:iCs/>
                <w:color w:val="000000"/>
                <w:szCs w:val="22"/>
                <w:lang w:eastAsia="en-US"/>
              </w:rPr>
              <w:t>дейностите по т. 2.1.</w:t>
            </w:r>
            <w:r w:rsidRPr="00A2578B">
              <w:rPr>
                <w:rFonts w:eastAsiaTheme="minorHAnsi" w:cs="Tahoma"/>
                <w:iCs/>
                <w:color w:val="000000"/>
                <w:szCs w:val="22"/>
                <w:lang w:eastAsia="en-US"/>
              </w:rPr>
              <w:t>, Изпълнителят следва да съгласува и представи график за изпълнение. При приемането на предложения план-график от Възложителя, той става задължителен за Изпълнителя. Последващи Промени в графика се извършват единствено с изричното писмено съгласие на Страните.</w:t>
            </w:r>
            <w:r w:rsidR="002B425B">
              <w:rPr>
                <w:rFonts w:eastAsiaTheme="minorHAnsi" w:cs="Tahoma"/>
                <w:iCs/>
                <w:color w:val="000000"/>
                <w:szCs w:val="22"/>
                <w:lang w:eastAsia="en-US"/>
              </w:rPr>
              <w:t xml:space="preserve">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Проектирането на дейностите по Услугата започва да тече след получаването на уведомително писмо от Възложителя и след предоставяне на всички налични изходни данни и документи, необходими за изработването и одобряването на Инвестиционния проект по законоустановения ред и съгласно условията на настоящия Договор.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Строително-монтажните работи започват след надлежното завършване на проектирането и изпълнението на всички нормативни предпоставки за започването на строително</w:t>
            </w:r>
            <w:r w:rsidR="00EC44ED">
              <w:rPr>
                <w:rFonts w:eastAsiaTheme="minorHAnsi" w:cs="Tahoma"/>
                <w:iCs/>
                <w:color w:val="000000"/>
                <w:szCs w:val="22"/>
                <w:lang w:eastAsia="en-US"/>
              </w:rPr>
              <w:t>-монтажните работи и откриване</w:t>
            </w:r>
            <w:r w:rsidRPr="00A2578B">
              <w:rPr>
                <w:rFonts w:eastAsiaTheme="minorHAnsi" w:cs="Tahoma"/>
                <w:iCs/>
                <w:color w:val="000000"/>
                <w:szCs w:val="22"/>
                <w:lang w:eastAsia="en-US"/>
              </w:rPr>
              <w:t xml:space="preserve"> строителна площадка. Страните отразяват датата на започване на изпълнението на строително-монтажните работи в писмен протокол.</w:t>
            </w:r>
          </w:p>
        </w:tc>
      </w:tr>
      <w:tr w:rsidR="00847E07" w:rsidRPr="00A2578B" w:rsidTr="00291AA7">
        <w:trPr>
          <w:trHeight w:val="323"/>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Ред за изпълнение на проектирането: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Изпълнителят подготвя и предава на Възложителя за одобряване Инвестиционен проект за изпълнение на предвидените строително-монтажни работи.</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В минимален срок след получаване на документите по предходната точка, Възложителят следва да предостави на Изпълнителя одобрен от Главния архитект Инвестиционен проект, с което се счита, че Инвестиционният проект е одобрен.</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В случай че бъдат установени пропуски и несъответствия в някои от проектните решения, Възложителят ги връща на Изпълнителя за отстраняване и преработка. След отстраняването/ преработката, Изпълнителят ги предоставя за повторно съгласуване от Възложителя в предварително съгласуван с Възложителя минимален срок. След одобряването на проекта следва издаване на Разрешение за строеж, при необходимост съгласно категорията.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lang w:eastAsia="en-US"/>
              </w:rPr>
            </w:pPr>
            <w:r w:rsidRPr="00A2578B">
              <w:rPr>
                <w:rFonts w:eastAsiaTheme="minorHAnsi" w:cs="Tahoma"/>
                <w:iCs/>
                <w:color w:val="000000"/>
                <w:szCs w:val="22"/>
                <w:lang w:eastAsia="en-US"/>
              </w:rPr>
              <w:t>Възложителят няма право да отхвърля предоставени му документи, освен с мотива, че документът не отговаря на нормативни изисквания, на изрично посочените изисквания на Възложителя, на законови разпоредби.</w:t>
            </w:r>
          </w:p>
        </w:tc>
      </w:tr>
      <w:tr w:rsidR="00847E07" w:rsidRPr="00A2578B" w:rsidTr="009C0AB9">
        <w:trPr>
          <w:trHeight w:val="37"/>
          <w:jc w:val="center"/>
        </w:trPr>
        <w:tc>
          <w:tcPr>
            <w:tcW w:w="0" w:type="auto"/>
          </w:tcPr>
          <w:p w:rsidR="00847E07" w:rsidRPr="00A2578B" w:rsidRDefault="00847E07" w:rsidP="00BE0220">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bookmarkStart w:id="10" w:name="_Ref500409595"/>
            <w:r w:rsidRPr="00A2578B">
              <w:rPr>
                <w:rFonts w:eastAsiaTheme="minorHAnsi" w:cs="Tahoma"/>
                <w:iCs/>
                <w:color w:val="000000"/>
                <w:szCs w:val="22"/>
                <w:lang w:eastAsia="en-US"/>
              </w:rPr>
              <w:t xml:space="preserve">За доказване на одобрението и приемането от Възложителя на Инвестиционния проект, Страните по Договора съставят констативен протокол. Констативният протокол, заедно с влязлото в сила Разрешение за строеж, когато е необходимо, придружен със </w:t>
            </w:r>
            <w:proofErr w:type="spellStart"/>
            <w:r w:rsidRPr="00A2578B">
              <w:rPr>
                <w:rFonts w:eastAsiaTheme="minorHAnsi" w:cs="Tahoma"/>
                <w:iCs/>
                <w:color w:val="000000"/>
                <w:szCs w:val="22"/>
                <w:lang w:eastAsia="en-US"/>
              </w:rPr>
              <w:t>съгласувателни</w:t>
            </w:r>
            <w:proofErr w:type="spellEnd"/>
            <w:r w:rsidRPr="00A2578B">
              <w:rPr>
                <w:rFonts w:eastAsiaTheme="minorHAnsi" w:cs="Tahoma"/>
                <w:iCs/>
                <w:color w:val="000000"/>
                <w:szCs w:val="22"/>
                <w:lang w:eastAsia="en-US"/>
              </w:rPr>
              <w:t xml:space="preserve"> и разрешителни документи от съответните държавни и общински инстанции, включително протокол за одобрение от ОЕСУТ (доклад за съответствие на Инвестиционния проект), са основание за пристъпване към изпълнението на предвидените строително-монтажни работи.</w:t>
            </w:r>
            <w:bookmarkEnd w:id="10"/>
          </w:p>
        </w:tc>
      </w:tr>
      <w:tr w:rsidR="00847E07" w:rsidRPr="00A2578B" w:rsidTr="009C0AB9">
        <w:trPr>
          <w:trHeight w:val="37"/>
          <w:jc w:val="center"/>
        </w:trPr>
        <w:tc>
          <w:tcPr>
            <w:tcW w:w="0" w:type="auto"/>
          </w:tcPr>
          <w:p w:rsidR="00847E07" w:rsidRPr="00A2578B" w:rsidRDefault="00847E07" w:rsidP="005D7F6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lastRenderedPageBreak/>
              <w:t xml:space="preserve">Приемането на </w:t>
            </w:r>
            <w:r w:rsidR="005D7F6B">
              <w:rPr>
                <w:rFonts w:eastAsiaTheme="minorHAnsi" w:cs="Tahoma"/>
                <w:iCs/>
                <w:color w:val="000000"/>
                <w:szCs w:val="22"/>
                <w:lang w:eastAsia="en-US"/>
              </w:rPr>
              <w:t>дейностите по т. 2.1.</w:t>
            </w:r>
            <w:r w:rsidRPr="00A2578B">
              <w:rPr>
                <w:rFonts w:eastAsiaTheme="minorHAnsi" w:cs="Tahoma"/>
                <w:iCs/>
                <w:color w:val="000000"/>
                <w:szCs w:val="22"/>
                <w:lang w:eastAsia="en-US"/>
              </w:rPr>
              <w:t xml:space="preserve"> се извършва от приемателна комисия на Възложителя с подписване на приемо-предавателен протокол, в който се вписват всички изходящи показания на уредите за измерване на изразходваната енергия, които имат отношение към мониторинга и отчитането на гарантирания резултат. При приемането страните определят лаборатория, която да извърш</w:t>
            </w:r>
            <w:r w:rsidR="007D2A01" w:rsidRPr="00A2578B">
              <w:rPr>
                <w:rFonts w:eastAsiaTheme="minorHAnsi" w:cs="Tahoma"/>
                <w:iCs/>
                <w:color w:val="000000"/>
                <w:szCs w:val="22"/>
                <w:lang w:eastAsia="en-US"/>
              </w:rPr>
              <w:t>и</w:t>
            </w:r>
            <w:r w:rsidRPr="00A2578B">
              <w:rPr>
                <w:rFonts w:eastAsiaTheme="minorHAnsi" w:cs="Tahoma"/>
                <w:iCs/>
                <w:color w:val="000000"/>
                <w:szCs w:val="22"/>
                <w:lang w:eastAsia="en-US"/>
              </w:rPr>
              <w:t xml:space="preserve"> светлотехнически измервания, като всички разноски свързани с въпросните измервания са за сметка на Изпълнителя.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Отчитането на ДГИЕ за Системата за осветление на град Габрово се извършва от датата на подписване на </w:t>
            </w:r>
            <w:r w:rsidR="007D2A01" w:rsidRPr="00A2578B">
              <w:rPr>
                <w:rFonts w:eastAsiaTheme="minorHAnsi" w:cs="Tahoma"/>
                <w:iCs/>
                <w:color w:val="000000"/>
                <w:szCs w:val="22"/>
                <w:lang w:eastAsia="en-US"/>
              </w:rPr>
              <w:t>приемо-предавателен</w:t>
            </w:r>
            <w:r w:rsidRPr="00A2578B">
              <w:rPr>
                <w:rFonts w:eastAsiaTheme="minorHAnsi" w:cs="Tahoma"/>
                <w:iCs/>
                <w:color w:val="000000"/>
                <w:szCs w:val="22"/>
                <w:lang w:eastAsia="en-US"/>
              </w:rPr>
              <w:t xml:space="preserve"> протокол по предходната точка.</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За подписването на </w:t>
            </w:r>
            <w:r w:rsidR="007D2A01" w:rsidRPr="00A2578B">
              <w:rPr>
                <w:rFonts w:eastAsiaTheme="minorHAnsi" w:cs="Tahoma"/>
                <w:iCs/>
                <w:color w:val="000000"/>
                <w:szCs w:val="22"/>
                <w:lang w:eastAsia="en-US"/>
              </w:rPr>
              <w:t>приемо-предавателен</w:t>
            </w:r>
            <w:r w:rsidRPr="00A2578B">
              <w:rPr>
                <w:rFonts w:eastAsiaTheme="minorHAnsi" w:cs="Tahoma"/>
                <w:iCs/>
                <w:color w:val="000000"/>
                <w:szCs w:val="22"/>
                <w:lang w:eastAsia="en-US"/>
              </w:rPr>
              <w:t xml:space="preserve"> протокол Изпълнителят изпраща писмена покана до Възложителя. </w:t>
            </w:r>
            <w:bookmarkStart w:id="11" w:name="_Ref411247793"/>
            <w:r w:rsidRPr="00A2578B">
              <w:rPr>
                <w:rFonts w:eastAsiaTheme="minorHAnsi" w:cs="Tahoma"/>
                <w:iCs/>
                <w:color w:val="000000"/>
                <w:szCs w:val="22"/>
                <w:lang w:eastAsia="en-US"/>
              </w:rPr>
              <w:t>В срок от 10 работни дни от датата на получаване на поканата, Страните съставят двустранен протокол. В случай че са констатирани пропуски или други забележки от страна на Възложителя по извършените от Изпълнителя дейности, те се описват в протокола</w:t>
            </w:r>
            <w:bookmarkEnd w:id="11"/>
            <w:r w:rsidRPr="00A2578B">
              <w:rPr>
                <w:rFonts w:eastAsiaTheme="minorHAnsi" w:cs="Tahoma"/>
                <w:iCs/>
                <w:color w:val="000000"/>
                <w:szCs w:val="22"/>
                <w:lang w:eastAsia="en-US"/>
              </w:rPr>
              <w:t xml:space="preserve">. </w:t>
            </w:r>
            <w:bookmarkStart w:id="12" w:name="_Ref414371187"/>
            <w:r w:rsidRPr="00A2578B">
              <w:rPr>
                <w:rFonts w:eastAsiaTheme="minorHAnsi" w:cs="Tahoma"/>
                <w:iCs/>
                <w:color w:val="000000"/>
                <w:szCs w:val="22"/>
                <w:lang w:eastAsia="en-US"/>
              </w:rPr>
              <w:t xml:space="preserve">След отстраняване на пропуските или забележките, Изпълнителят изпраща нова писмена покана до Възложителя на адреса за кореспонденция за подписване </w:t>
            </w:r>
            <w:bookmarkEnd w:id="12"/>
            <w:r w:rsidRPr="00A2578B">
              <w:rPr>
                <w:rFonts w:eastAsiaTheme="minorHAnsi" w:cs="Tahoma"/>
                <w:iCs/>
                <w:color w:val="000000"/>
                <w:szCs w:val="22"/>
                <w:lang w:eastAsia="en-US"/>
              </w:rPr>
              <w:t xml:space="preserve">на протокол. В случай че не са налице пропуски или такива са били надлежно отстранени, след получаването на поканата, приемо-предавателният протокол се подписва в срок не по-дълъг от </w:t>
            </w:r>
            <w:bookmarkStart w:id="13" w:name="_Ref410834691"/>
            <w:r w:rsidRPr="00A2578B">
              <w:rPr>
                <w:rFonts w:eastAsiaTheme="minorHAnsi" w:cs="Tahoma"/>
                <w:iCs/>
                <w:color w:val="000000"/>
                <w:szCs w:val="22"/>
                <w:lang w:eastAsia="en-US"/>
              </w:rPr>
              <w:t xml:space="preserve">5 работни дни </w:t>
            </w:r>
            <w:bookmarkEnd w:id="13"/>
            <w:r w:rsidRPr="00A2578B">
              <w:rPr>
                <w:rFonts w:eastAsiaTheme="minorHAnsi" w:cs="Tahoma"/>
                <w:iCs/>
                <w:color w:val="000000"/>
                <w:szCs w:val="22"/>
                <w:lang w:eastAsia="en-US"/>
              </w:rPr>
              <w:t>от получаване на поканата. Настоящият протокол се подписва независимо и след като всички протоколи по Наредба № 3 от 31 юли 2003 г. за съставяне на актове и протоколи по време на строителството за надлежно подписани.</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Срокът за изпълнение на </w:t>
            </w:r>
            <w:r w:rsidR="005D7F6B">
              <w:rPr>
                <w:rFonts w:eastAsiaTheme="minorHAnsi" w:cs="Tahoma"/>
                <w:iCs/>
                <w:color w:val="000000"/>
                <w:szCs w:val="22"/>
                <w:lang w:eastAsia="en-US"/>
              </w:rPr>
              <w:t>дейностите по т. 2.1.</w:t>
            </w:r>
            <w:r w:rsidRPr="00A2578B">
              <w:rPr>
                <w:rFonts w:eastAsiaTheme="minorHAnsi" w:cs="Tahoma"/>
                <w:iCs/>
                <w:color w:val="000000"/>
                <w:szCs w:val="22"/>
                <w:lang w:eastAsia="en-US"/>
              </w:rPr>
              <w:t xml:space="preserve"> може да бъде коригиран по взаимно съгласие на Страните при настъпване на трайно неблагоприятни климатични условия, възпрепятстващи качественото изпълнение и спазването на установените технологии. В този случай, крайният срок за изпълнение се удължава с броя на календарните дни, през които строително-монтажните работи са били временно спрени. </w:t>
            </w:r>
          </w:p>
        </w:tc>
      </w:tr>
      <w:tr w:rsidR="00847E07" w:rsidRPr="00A2578B" w:rsidTr="009C0AB9">
        <w:trPr>
          <w:trHeight w:val="37"/>
          <w:jc w:val="center"/>
        </w:trPr>
        <w:tc>
          <w:tcPr>
            <w:tcW w:w="0" w:type="auto"/>
          </w:tcPr>
          <w:p w:rsidR="00847E07" w:rsidRPr="00A2578B" w:rsidRDefault="00847E07" w:rsidP="005D7F6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Дейностите по т. </w:t>
            </w:r>
            <w:r w:rsidRPr="00A2578B">
              <w:rPr>
                <w:rFonts w:eastAsiaTheme="minorHAnsi" w:cs="Tahoma"/>
                <w:iCs/>
                <w:color w:val="000000"/>
                <w:szCs w:val="22"/>
                <w:lang w:eastAsia="en-US"/>
              </w:rPr>
              <w:fldChar w:fldCharType="begin"/>
            </w:r>
            <w:r w:rsidRPr="00A2578B">
              <w:rPr>
                <w:rFonts w:eastAsiaTheme="minorHAnsi" w:cs="Tahoma"/>
                <w:iCs/>
                <w:color w:val="000000"/>
                <w:szCs w:val="22"/>
                <w:lang w:eastAsia="en-US"/>
              </w:rPr>
              <w:instrText xml:space="preserve"> REF _Ref500412165 \r \h </w:instrText>
            </w:r>
            <w:r w:rsidR="00A2578B">
              <w:rPr>
                <w:rFonts w:eastAsiaTheme="minorHAnsi" w:cs="Tahoma"/>
                <w:iCs/>
                <w:color w:val="000000"/>
                <w:szCs w:val="22"/>
                <w:lang w:eastAsia="en-US"/>
              </w:rPr>
              <w:instrText xml:space="preserve"> \* MERGEFORMAT </w:instrText>
            </w:r>
            <w:r w:rsidRPr="00A2578B">
              <w:rPr>
                <w:rFonts w:eastAsiaTheme="minorHAnsi" w:cs="Tahoma"/>
                <w:iCs/>
                <w:color w:val="000000"/>
                <w:szCs w:val="22"/>
                <w:lang w:eastAsia="en-US"/>
              </w:rPr>
            </w:r>
            <w:r w:rsidRPr="00A2578B">
              <w:rPr>
                <w:rFonts w:eastAsiaTheme="minorHAnsi" w:cs="Tahoma"/>
                <w:iCs/>
                <w:color w:val="000000"/>
                <w:szCs w:val="22"/>
                <w:lang w:eastAsia="en-US"/>
              </w:rPr>
              <w:fldChar w:fldCharType="separate"/>
            </w:r>
            <w:r w:rsidR="00AC13C7">
              <w:rPr>
                <w:rFonts w:eastAsiaTheme="minorHAnsi" w:cs="Tahoma"/>
                <w:iCs/>
                <w:color w:val="000000"/>
                <w:szCs w:val="22"/>
                <w:lang w:eastAsia="en-US"/>
              </w:rPr>
              <w:t>2.2</w:t>
            </w:r>
            <w:r w:rsidRPr="00A2578B">
              <w:rPr>
                <w:rFonts w:eastAsiaTheme="minorHAnsi" w:cs="Tahoma"/>
                <w:iCs/>
                <w:color w:val="000000"/>
                <w:szCs w:val="22"/>
                <w:lang w:eastAsia="en-US"/>
              </w:rPr>
              <w:fldChar w:fldCharType="end"/>
            </w:r>
            <w:r w:rsidRPr="00A2578B">
              <w:rPr>
                <w:lang w:val="en-US"/>
              </w:rPr>
              <w:t>.</w:t>
            </w:r>
            <w:r w:rsidRPr="00A2578B">
              <w:rPr>
                <w:rFonts w:eastAsiaTheme="minorHAnsi" w:cs="Tahoma"/>
                <w:iCs/>
                <w:color w:val="000000"/>
                <w:szCs w:val="22"/>
                <w:lang w:eastAsia="en-US"/>
              </w:rPr>
              <w:t xml:space="preserve"> (Експлоатация и поддръжка) и т. </w:t>
            </w:r>
            <w:r w:rsidRPr="00A2578B">
              <w:rPr>
                <w:rFonts w:eastAsiaTheme="minorHAnsi" w:cs="Tahoma"/>
                <w:iCs/>
                <w:color w:val="000000"/>
                <w:szCs w:val="22"/>
                <w:lang w:eastAsia="en-US"/>
              </w:rPr>
              <w:fldChar w:fldCharType="begin"/>
            </w:r>
            <w:r w:rsidRPr="00A2578B">
              <w:rPr>
                <w:rFonts w:eastAsiaTheme="minorHAnsi" w:cs="Tahoma"/>
                <w:iCs/>
                <w:color w:val="000000"/>
                <w:szCs w:val="22"/>
                <w:lang w:eastAsia="en-US"/>
              </w:rPr>
              <w:instrText xml:space="preserve"> REF _Ref437492375 \r \h </w:instrText>
            </w:r>
            <w:r w:rsidR="00A2578B">
              <w:rPr>
                <w:rFonts w:eastAsiaTheme="minorHAnsi" w:cs="Tahoma"/>
                <w:iCs/>
                <w:color w:val="000000"/>
                <w:szCs w:val="22"/>
                <w:lang w:eastAsia="en-US"/>
              </w:rPr>
              <w:instrText xml:space="preserve"> \* MERGEFORMAT </w:instrText>
            </w:r>
            <w:r w:rsidRPr="00A2578B">
              <w:rPr>
                <w:rFonts w:eastAsiaTheme="minorHAnsi" w:cs="Tahoma"/>
                <w:iCs/>
                <w:color w:val="000000"/>
                <w:szCs w:val="22"/>
                <w:lang w:eastAsia="en-US"/>
              </w:rPr>
            </w:r>
            <w:r w:rsidRPr="00A2578B">
              <w:rPr>
                <w:rFonts w:eastAsiaTheme="minorHAnsi" w:cs="Tahoma"/>
                <w:iCs/>
                <w:color w:val="000000"/>
                <w:szCs w:val="22"/>
                <w:lang w:eastAsia="en-US"/>
              </w:rPr>
              <w:fldChar w:fldCharType="separate"/>
            </w:r>
            <w:r w:rsidR="00AC13C7">
              <w:rPr>
                <w:rFonts w:eastAsiaTheme="minorHAnsi" w:cs="Tahoma"/>
                <w:iCs/>
                <w:color w:val="000000"/>
                <w:szCs w:val="22"/>
                <w:lang w:eastAsia="en-US"/>
              </w:rPr>
              <w:t>2.3</w:t>
            </w:r>
            <w:r w:rsidRPr="00A2578B">
              <w:rPr>
                <w:rFonts w:eastAsiaTheme="minorHAnsi" w:cs="Tahoma"/>
                <w:iCs/>
                <w:color w:val="000000"/>
                <w:szCs w:val="22"/>
                <w:lang w:eastAsia="en-US"/>
              </w:rPr>
              <w:fldChar w:fldCharType="end"/>
            </w:r>
            <w:r w:rsidRPr="00A2578B">
              <w:rPr>
                <w:rFonts w:eastAsiaTheme="minorHAnsi" w:cs="Tahoma"/>
                <w:iCs/>
                <w:color w:val="000000"/>
                <w:szCs w:val="22"/>
                <w:lang w:eastAsia="en-US"/>
              </w:rPr>
              <w:t xml:space="preserve"> (Енергиен мениджмънт) се изпълняват от деня </w:t>
            </w:r>
            <w:r w:rsidR="005D7F6B">
              <w:rPr>
                <w:rFonts w:eastAsiaTheme="minorHAnsi" w:cs="Tahoma"/>
                <w:iCs/>
                <w:color w:val="000000"/>
                <w:szCs w:val="22"/>
                <w:lang w:eastAsia="en-US"/>
              </w:rPr>
              <w:t>на подписване на протокола по т. 23</w:t>
            </w:r>
            <w:r w:rsidRPr="00A2578B">
              <w:rPr>
                <w:rFonts w:eastAsiaTheme="minorHAnsi" w:cs="Tahoma"/>
                <w:iCs/>
                <w:color w:val="000000"/>
                <w:szCs w:val="22"/>
                <w:lang w:eastAsia="en-US"/>
              </w:rPr>
              <w:t>.</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lang w:val="en-US"/>
              </w:rPr>
            </w:pPr>
            <w:r w:rsidRPr="00A2578B">
              <w:rPr>
                <w:rFonts w:cs="Tahoma"/>
                <w:b/>
                <w:bCs/>
                <w:iCs/>
                <w:color w:val="000000"/>
                <w:sz w:val="28"/>
                <w:szCs w:val="28"/>
              </w:rPr>
              <w:t>ОТЧИТАНЕ</w:t>
            </w:r>
          </w:p>
        </w:tc>
      </w:tr>
      <w:tr w:rsidR="00847E07" w:rsidRPr="00A2578B" w:rsidTr="009C0AB9">
        <w:trPr>
          <w:trHeight w:val="1690"/>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22"/>
                <w:lang w:eastAsia="en-US"/>
              </w:rPr>
            </w:pPr>
            <w:r w:rsidRPr="00A2578B">
              <w:t>Годишно отчитане - Ежегодно, в срок до 10 (десет) дни от изтичането на 1 (една) година от датата, на която е бил подписан приемо-предавателният протокол за приемане на услугата. Изпълнителят изготвя и изпраща на хартиен и електронен носител на Възложителя „Доклад за отчитане на гарантирания резултат” за енергийното потребление. Докладът следва да съдържа всички данни в съответствие с „Методиката за отчитане на гарантирания резултат” в Приложение към Договора.</w:t>
            </w:r>
          </w:p>
        </w:tc>
      </w:tr>
      <w:tr w:rsidR="00847E07" w:rsidRPr="00A2578B" w:rsidTr="009C0AB9">
        <w:trPr>
          <w:trHeight w:val="29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В случай че Възложителят не е съгласен с доклада по предходната точка, включително по отношение на отчетените резултати, той следва да уведоми Изпълнителя до 15 (петнадесет) работни дни от получаването на доклада, като изложи мотивите си за това. В случай че не го направи, се счита, че отчетът е приет.</w:t>
            </w:r>
          </w:p>
        </w:tc>
      </w:tr>
      <w:tr w:rsidR="00847E07" w:rsidRPr="00A2578B" w:rsidTr="009C0AB9">
        <w:trPr>
          <w:trHeight w:val="461"/>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lang w:eastAsia="en-US"/>
              </w:rPr>
            </w:pPr>
            <w:r w:rsidRPr="00A2578B">
              <w:rPr>
                <w:rFonts w:eastAsiaTheme="minorHAnsi" w:cs="Tahoma"/>
                <w:iCs/>
                <w:color w:val="000000"/>
                <w:szCs w:val="22"/>
                <w:lang w:eastAsia="en-US"/>
              </w:rPr>
              <w:t xml:space="preserve">В случай на спор по отношение на отчетените резултати и съответно отчитане на изпълнението или неизпълнението на гарантирания по Договора резултат, Страните може да възложат на независима организация да провери резултатите вписани в отчета на гарантирания резултат, съгласно „Методиката за отчитане на гарантирания резултат“. Разходите за проверката от страна на независимата организация се плащат от Изпълнителя, в случай че се установи, че е допуснал съществена грешка в Доклада си, или от Възложителя, ако се установи, че е предизвикал неоснователно такава проверка. </w:t>
            </w:r>
          </w:p>
        </w:tc>
      </w:tr>
      <w:tr w:rsidR="00847E07" w:rsidRPr="00A2578B" w:rsidTr="009C0AB9">
        <w:trPr>
          <w:trHeight w:val="148"/>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rPr>
            </w:pPr>
            <w:r w:rsidRPr="00A2578B">
              <w:rPr>
                <w:rFonts w:cs="Tahoma"/>
                <w:b/>
                <w:bCs/>
                <w:iCs/>
                <w:color w:val="000000"/>
                <w:sz w:val="28"/>
                <w:szCs w:val="28"/>
              </w:rPr>
              <w:t>ЗАДЪЛЖЕНИЯ НА СТРАНИТЕ</w:t>
            </w:r>
          </w:p>
        </w:tc>
      </w:tr>
      <w:tr w:rsidR="00847E07" w:rsidRPr="00A2578B" w:rsidTr="009C0AB9">
        <w:trPr>
          <w:trHeight w:val="125"/>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има следните задължения при изпълнение на договора:</w:t>
            </w:r>
          </w:p>
        </w:tc>
      </w:tr>
      <w:tr w:rsidR="00847E07" w:rsidRPr="00A2578B" w:rsidTr="009C0AB9">
        <w:trPr>
          <w:trHeight w:val="519"/>
          <w:jc w:val="center"/>
        </w:trPr>
        <w:tc>
          <w:tcPr>
            <w:tcW w:w="0" w:type="auto"/>
          </w:tcPr>
          <w:p w:rsidR="00847E07" w:rsidRPr="00A2578B" w:rsidRDefault="00847E07" w:rsidP="00EC44ED">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 xml:space="preserve">Възложителят се задължава да предостави на Изпълнителя необходимите налични входни данни за извършването на задълженията му по договора, в това число всички налични данни за архитектурно-строителните параметри на системите за външно изкуствено </w:t>
            </w:r>
            <w:r w:rsidRPr="00A2578B">
              <w:rPr>
                <w:rFonts w:eastAsiaTheme="minorHAnsi" w:cs="Tahoma"/>
                <w:iCs/>
                <w:color w:val="000000"/>
                <w:szCs w:val="18"/>
                <w:lang w:eastAsia="en-US"/>
              </w:rPr>
              <w:lastRenderedPageBreak/>
              <w:t>осветление и уличната инфраструктура, с цел дигитализация на съоръженията за външно изкуствено осветление, съществуващите инсталации, съоръжения, оборудване и енергопотребление, както и всички други данни, необходими за точно и коректно изготвяне на Инвестиционния проект.</w:t>
            </w:r>
          </w:p>
        </w:tc>
      </w:tr>
      <w:tr w:rsidR="00847E07" w:rsidRPr="00A2578B" w:rsidTr="009C0AB9">
        <w:trPr>
          <w:trHeight w:val="406"/>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lastRenderedPageBreak/>
              <w:t>Възложителят се задължава да определи отговорни упълномощени служители, които да предоставят на Изпълнителя по негово искане всички необходими сведения, конкретни становища и информация за изпълнение на Услугата, както и да осигури административно, организационно или друго необходимо съдействие за реализиране на предмета на Договора през целия срок на действие на Договора.</w:t>
            </w:r>
          </w:p>
        </w:tc>
      </w:tr>
      <w:tr w:rsidR="00847E07" w:rsidRPr="00A2578B" w:rsidTr="009C0AB9">
        <w:trPr>
          <w:trHeight w:val="519"/>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се задължава да осигури и упълномощи квалифициран представител (инвеститорски контрол), който от негово име да следи за изпълнението на видовете дейности по Договора по Услугата, да оказва при необходимост съдействие на Изпълнителя, както и да подписва документите по Наредба № 3 от 31.07.2003 г. за съставяне на актове и протоколи по време на строителството. Възложителят се задължава да информира Изпълнителя писмено, в 5 (пет) дневен срок от датата на сключване на договора, както и при всяка следваща промяна, за името и длъжността на упълномощеното лице.</w:t>
            </w:r>
          </w:p>
        </w:tc>
      </w:tr>
      <w:tr w:rsidR="00847E07" w:rsidRPr="00A2578B" w:rsidTr="009C0AB9">
        <w:trPr>
          <w:trHeight w:val="125"/>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се задължава да осигури подходящо място за:</w:t>
            </w:r>
          </w:p>
        </w:tc>
      </w:tr>
      <w:tr w:rsidR="00847E07" w:rsidRPr="00A2578B" w:rsidTr="009C0AB9">
        <w:trPr>
          <w:trHeight w:val="113"/>
          <w:jc w:val="center"/>
        </w:trPr>
        <w:tc>
          <w:tcPr>
            <w:tcW w:w="0" w:type="auto"/>
          </w:tcPr>
          <w:p w:rsidR="00847E07" w:rsidRPr="00A2578B" w:rsidRDefault="00847E07" w:rsidP="009C0AB9">
            <w:pPr>
              <w:widowControl w:val="0"/>
              <w:numPr>
                <w:ilvl w:val="0"/>
                <w:numId w:val="15"/>
              </w:numPr>
              <w:shd w:val="clear" w:color="auto" w:fill="FFFFFF" w:themeFill="background1"/>
              <w:spacing w:before="120" w:after="120" w:line="240" w:lineRule="auto"/>
              <w:ind w:left="1276"/>
              <w:contextualSpacing/>
              <w:jc w:val="both"/>
              <w:rPr>
                <w:rFonts w:eastAsiaTheme="minorHAnsi" w:cs="Tahoma"/>
                <w:iCs/>
                <w:color w:val="000000"/>
                <w:szCs w:val="18"/>
                <w:lang w:eastAsia="en-US"/>
              </w:rPr>
            </w:pPr>
            <w:r w:rsidRPr="00A2578B">
              <w:rPr>
                <w:rFonts w:eastAsiaTheme="minorHAnsi" w:cs="Tahoma"/>
                <w:iCs/>
                <w:color w:val="000000"/>
                <w:szCs w:val="18"/>
                <w:lang w:eastAsia="en-US"/>
              </w:rPr>
              <w:t>приемането, складирането и съхранението на демонтираното оборудване и съоръжения, които остават в собственост на Възложителя;</w:t>
            </w:r>
          </w:p>
        </w:tc>
      </w:tr>
      <w:tr w:rsidR="00847E07" w:rsidRPr="00A2578B" w:rsidTr="009C0AB9">
        <w:trPr>
          <w:trHeight w:val="226"/>
          <w:jc w:val="center"/>
        </w:trPr>
        <w:tc>
          <w:tcPr>
            <w:tcW w:w="0" w:type="auto"/>
          </w:tcPr>
          <w:p w:rsidR="00847E07" w:rsidRPr="00A2578B" w:rsidRDefault="00847E07" w:rsidP="009C0AB9">
            <w:pPr>
              <w:widowControl w:val="0"/>
              <w:numPr>
                <w:ilvl w:val="0"/>
                <w:numId w:val="15"/>
              </w:numPr>
              <w:shd w:val="clear" w:color="auto" w:fill="FFFFFF" w:themeFill="background1"/>
              <w:spacing w:before="120" w:after="120" w:line="240" w:lineRule="auto"/>
              <w:ind w:left="1276"/>
              <w:contextualSpacing/>
              <w:jc w:val="both"/>
              <w:rPr>
                <w:rFonts w:eastAsiaTheme="minorHAnsi" w:cs="Tahoma"/>
                <w:iCs/>
                <w:color w:val="000000"/>
                <w:szCs w:val="18"/>
                <w:lang w:eastAsia="en-US"/>
              </w:rPr>
            </w:pPr>
            <w:r w:rsidRPr="00A2578B">
              <w:rPr>
                <w:rFonts w:eastAsiaTheme="minorHAnsi" w:cs="Tahoma"/>
                <w:iCs/>
                <w:color w:val="000000"/>
                <w:szCs w:val="18"/>
                <w:lang w:eastAsia="en-US"/>
              </w:rPr>
              <w:t>складиране на ново оборудване, като отговорността за съхранението на оборудването е задължение на Изпълнителя. Страните се съгласяват, че Изпълнителят може да избере друго място за складиране на ново оборудване за своя сметка, за което следва да уведоми писмено Възложителя.</w:t>
            </w:r>
          </w:p>
        </w:tc>
      </w:tr>
      <w:tr w:rsidR="00847E07" w:rsidRPr="00A2578B" w:rsidTr="009C0AB9">
        <w:trPr>
          <w:trHeight w:val="238"/>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се задължава да съгласува Инвестиционния проект в установените в Договора срокове, както и в нормативно определения срок, когато съгласувателната процедура изисква съгласуването да се извърши от външен (контролен) орган.</w:t>
            </w:r>
          </w:p>
        </w:tc>
      </w:tr>
      <w:tr w:rsidR="00847E07" w:rsidRPr="00A2578B" w:rsidTr="009C0AB9">
        <w:trPr>
          <w:trHeight w:val="351"/>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се задължава да предаде на Изпълнителя одобрената и съгласувана проектна документация за изпълнение на строително-монтажни работи при съобразяване на сроковете, предвидени в настоящия договор. Срокът за изпълнение може да се удължава с времето, с което Възложителят се е забавил по негова вина, по изрично мотивирано искане от страна на Изпълнителя.</w:t>
            </w:r>
          </w:p>
        </w:tc>
      </w:tr>
      <w:tr w:rsidR="00847E07" w:rsidRPr="00A2578B" w:rsidTr="009C0AB9">
        <w:trPr>
          <w:trHeight w:val="90"/>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 xml:space="preserve">Възложителят се задължава, чрез Инвеститорския си контрол да даде мотивирано становище за одобрение или отхвърляне на искане за замяна на материал или оборудване в срок от 20 (двадесет) работни дни. </w:t>
            </w:r>
            <w:r w:rsidRPr="00A2578B">
              <w:rPr>
                <w:rFonts w:eastAsiaTheme="minorHAnsi" w:cs="Tahoma"/>
                <w:iCs/>
                <w:szCs w:val="18"/>
                <w:lang w:eastAsia="en-US"/>
              </w:rPr>
              <w:t>Възложителят разглежда само предложения за замяна на материал или оборудване, което е с минимум същото качество и което не води до увеличение на цената на Договора.</w:t>
            </w:r>
          </w:p>
        </w:tc>
      </w:tr>
      <w:tr w:rsidR="00847E07" w:rsidRPr="00A2578B" w:rsidTr="009C0A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
          <w:jc w:val="center"/>
        </w:trPr>
        <w:tc>
          <w:tcPr>
            <w:tcW w:w="0" w:type="auto"/>
            <w:tcBorders>
              <w:top w:val="nil"/>
              <w:left w:val="nil"/>
              <w:bottom w:val="nil"/>
              <w:right w:val="nil"/>
            </w:tcBorders>
            <w:shd w:val="clear" w:color="auto" w:fill="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Възложителят се задължава да предоставя необходимите правомощия на Изпълнителя, доколкото те не са изрично уговорени в настоящия договор, за достъп и използване на системата за изкуствено външно осветление и нейните елементи в съответната за това форма, когато е необходимо за изпълнение на дейностите по Договора (като например достъп, включване и изключване на осветление и др.).</w:t>
            </w:r>
          </w:p>
        </w:tc>
      </w:tr>
      <w:tr w:rsidR="00847E07" w:rsidRPr="00A2578B" w:rsidTr="009C0A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
          <w:jc w:val="center"/>
        </w:trPr>
        <w:tc>
          <w:tcPr>
            <w:tcW w:w="0" w:type="auto"/>
            <w:tcBorders>
              <w:top w:val="nil"/>
              <w:left w:val="nil"/>
              <w:bottom w:val="nil"/>
              <w:right w:val="nil"/>
            </w:tcBorders>
            <w:shd w:val="clear" w:color="auto" w:fill="auto"/>
          </w:tcPr>
          <w:p w:rsidR="00847E07" w:rsidRPr="00A2578B" w:rsidRDefault="001F7896"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Pr>
                <w:rFonts w:eastAsiaTheme="minorHAnsi" w:cs="Tahoma"/>
                <w:iCs/>
                <w:color w:val="000000"/>
                <w:szCs w:val="18"/>
                <w:lang w:eastAsia="en-US"/>
              </w:rPr>
              <w:t xml:space="preserve">При необходимост </w:t>
            </w:r>
            <w:r w:rsidR="00847E07" w:rsidRPr="00A2578B">
              <w:rPr>
                <w:rFonts w:eastAsiaTheme="minorHAnsi" w:cs="Tahoma"/>
                <w:iCs/>
                <w:color w:val="000000"/>
                <w:szCs w:val="18"/>
                <w:lang w:eastAsia="en-US"/>
              </w:rPr>
              <w:t xml:space="preserve">Възложителят следва да посочи подходящо помещение за разполагане на системите за управление и енергиен мениджмънт на </w:t>
            </w:r>
            <w:r w:rsidR="00847E07" w:rsidRPr="00A2578B">
              <w:rPr>
                <w:rFonts w:eastAsiaTheme="minorHAnsi" w:cs="Tahoma"/>
                <w:iCs/>
                <w:szCs w:val="18"/>
                <w:lang w:eastAsia="en-US"/>
              </w:rPr>
              <w:t xml:space="preserve">Системата за осветление на град Габрово </w:t>
            </w:r>
            <w:r w:rsidR="00847E07" w:rsidRPr="00A2578B">
              <w:rPr>
                <w:rFonts w:eastAsiaTheme="minorHAnsi" w:cs="Tahoma"/>
                <w:iCs/>
                <w:color w:val="000000"/>
                <w:szCs w:val="18"/>
                <w:lang w:eastAsia="en-US"/>
              </w:rPr>
              <w:t>(</w:t>
            </w:r>
            <w:r w:rsidR="00847E07" w:rsidRPr="00A2578B">
              <w:rPr>
                <w:rFonts w:eastAsiaTheme="minorHAnsi" w:cs="Tahoma"/>
                <w:b/>
                <w:iCs/>
                <w:color w:val="000000"/>
                <w:szCs w:val="18"/>
                <w:lang w:eastAsia="en-US"/>
              </w:rPr>
              <w:t>диспечерски пункт</w:t>
            </w:r>
            <w:r w:rsidR="00847E07" w:rsidRPr="00A2578B">
              <w:rPr>
                <w:rFonts w:eastAsiaTheme="minorHAnsi" w:cs="Tahoma"/>
                <w:iCs/>
                <w:color w:val="000000"/>
                <w:szCs w:val="18"/>
                <w:lang w:eastAsia="en-US"/>
              </w:rPr>
              <w:t>) и постоянен достъп до тях на упълномощените от Изпълнителя лица. Страните осигуряват интегрираност на системите в рамките на срока на действие на Договора така, че Възложителя да има достъп до генерираните данни от системата по всяко време. Режийните разходи (електричество, вода, отопление, интернет и др.) за помещението са за сметка на Възложителя.</w:t>
            </w:r>
          </w:p>
        </w:tc>
      </w:tr>
      <w:tr w:rsidR="00847E07" w:rsidRPr="00A2578B" w:rsidTr="009C0A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
          <w:jc w:val="center"/>
        </w:trPr>
        <w:tc>
          <w:tcPr>
            <w:tcW w:w="0" w:type="auto"/>
            <w:tcBorders>
              <w:top w:val="nil"/>
              <w:left w:val="nil"/>
              <w:bottom w:val="nil"/>
              <w:right w:val="nil"/>
            </w:tcBorders>
            <w:shd w:val="clear" w:color="auto" w:fill="auto"/>
          </w:tcPr>
          <w:p w:rsidR="00847E07"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При изграждане на диспечерски пункт в помещение на Възложителят, същият се задължава да осигури охрана на диспечерския пункт, където е разположена системата за енергиен мениджмънт.</w:t>
            </w:r>
          </w:p>
          <w:p w:rsidR="00AC13C7" w:rsidRPr="00A2578B" w:rsidRDefault="00AC13C7" w:rsidP="00AC13C7">
            <w:pPr>
              <w:widowControl w:val="0"/>
              <w:shd w:val="clear" w:color="auto" w:fill="FFFFFF" w:themeFill="background1"/>
              <w:spacing w:before="120" w:after="120" w:line="240" w:lineRule="auto"/>
              <w:ind w:left="1021"/>
              <w:jc w:val="both"/>
              <w:rPr>
                <w:rFonts w:eastAsiaTheme="minorHAnsi" w:cs="Tahoma"/>
                <w:iCs/>
                <w:color w:val="000000"/>
                <w:szCs w:val="18"/>
                <w:lang w:eastAsia="en-US"/>
              </w:rPr>
            </w:pPr>
          </w:p>
        </w:tc>
      </w:tr>
      <w:tr w:rsidR="00847E07" w:rsidRPr="00A2578B" w:rsidTr="009C0A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
          <w:jc w:val="center"/>
        </w:trPr>
        <w:tc>
          <w:tcPr>
            <w:tcW w:w="0" w:type="auto"/>
            <w:tcBorders>
              <w:top w:val="nil"/>
              <w:left w:val="nil"/>
              <w:bottom w:val="nil"/>
              <w:right w:val="nil"/>
            </w:tcBorders>
            <w:shd w:val="clear" w:color="auto" w:fill="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lastRenderedPageBreak/>
              <w:t>Възложителят се задължава да приеме изпълнението, ако то е в рамките на договореното с настоящия договор.</w:t>
            </w:r>
          </w:p>
        </w:tc>
      </w:tr>
      <w:tr w:rsidR="00847E07" w:rsidRPr="00A2578B" w:rsidTr="009C0AB9">
        <w:trPr>
          <w:trHeight w:val="259"/>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bookmarkStart w:id="14" w:name="_Ref437681162"/>
            <w:r w:rsidRPr="00A2578B">
              <w:rPr>
                <w:rFonts w:eastAsiaTheme="minorHAnsi" w:cs="Tahoma"/>
                <w:iCs/>
                <w:color w:val="000000"/>
                <w:szCs w:val="18"/>
                <w:lang w:eastAsia="en-US"/>
              </w:rPr>
              <w:t xml:space="preserve">Възложителят се задължава да съгласува с Изпълнителя, предварително и в писмена форма, всяко инсталиране/деинсталиране на нови консуматори на енергия, както и всяка промяна в режима на ползване на </w:t>
            </w:r>
            <w:r w:rsidRPr="00A2578B">
              <w:rPr>
                <w:rFonts w:eastAsiaTheme="minorHAnsi" w:cs="Tahoma"/>
                <w:iCs/>
                <w:szCs w:val="18"/>
                <w:lang w:eastAsia="en-US"/>
              </w:rPr>
              <w:t>Системата за осветление на град Габрово. В такива случаи се прилага т. 14 от Договора.</w:t>
            </w:r>
            <w:r w:rsidRPr="00A2578B">
              <w:rPr>
                <w:rFonts w:eastAsiaTheme="minorHAnsi" w:cs="Tahoma"/>
                <w:iCs/>
                <w:color w:val="000000"/>
                <w:szCs w:val="18"/>
                <w:lang w:eastAsia="en-US"/>
              </w:rPr>
              <w:t xml:space="preserve"> При инсталирането на нови осветители, елемент на улично и парково осветление, същите следва да са най-малко със същото качество, каквото е заложено в настоящия Договор. </w:t>
            </w:r>
            <w:bookmarkEnd w:id="14"/>
          </w:p>
        </w:tc>
      </w:tr>
      <w:tr w:rsidR="00847E07" w:rsidRPr="00A2578B" w:rsidTr="009C0AB9">
        <w:trPr>
          <w:trHeight w:val="462"/>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Възложителят се задължава да съгласува с Изпълнителя, предварително и в писмена форма, при необходимост от извънредно потребление на енергия от мрежата на Системата за осветление на град Габрово (например мероприятия), като потреблението от конкретното събитие се отчита от Страните и се изключва при изчисляването на изпълнението на Договора по реда на т.</w:t>
            </w:r>
            <w:r w:rsidRPr="00A2578B">
              <w:rPr>
                <w:rFonts w:eastAsiaTheme="minorHAnsi" w:cs="Tahoma"/>
                <w:iCs/>
                <w:szCs w:val="18"/>
                <w:lang w:val="en-US" w:eastAsia="en-US"/>
              </w:rPr>
              <w:t xml:space="preserve"> </w:t>
            </w:r>
            <w:r w:rsidRPr="00A2578B">
              <w:rPr>
                <w:rFonts w:eastAsiaTheme="minorHAnsi" w:cs="Tahoma"/>
                <w:iCs/>
                <w:szCs w:val="18"/>
                <w:lang w:eastAsia="en-US"/>
              </w:rPr>
              <w:t>28 и сл. от Договора.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Възложителят се задължава, при установяване на неправомерно включване на консуматори на енергия, в системите за външно изкуствено осветление, предмет на настоящия договор, да информира незабавно Изпълнителя и да осигури необходимото съдействие за отстраняване на нарушението.</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има следните задължения при изпълнение на договора: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е длъжен да спазва всички срокове за изпълнение така, както са уговорени в Договора и приложенията към него.</w:t>
            </w:r>
          </w:p>
        </w:tc>
      </w:tr>
      <w:tr w:rsidR="00847E07" w:rsidRPr="00A2578B" w:rsidTr="009C0AB9">
        <w:trPr>
          <w:trHeight w:val="37"/>
          <w:jc w:val="center"/>
        </w:trPr>
        <w:tc>
          <w:tcPr>
            <w:tcW w:w="0" w:type="auto"/>
          </w:tcPr>
          <w:p w:rsidR="00847E07" w:rsidRPr="00A2578B" w:rsidRDefault="001F7896"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Pr>
                <w:rFonts w:eastAsiaTheme="minorHAnsi" w:cs="Tahoma"/>
                <w:iCs/>
                <w:color w:val="000000"/>
                <w:szCs w:val="18"/>
                <w:lang w:eastAsia="en-US"/>
              </w:rPr>
              <w:t>До</w:t>
            </w:r>
            <w:r w:rsidR="00847E07" w:rsidRPr="00A2578B">
              <w:rPr>
                <w:rFonts w:eastAsiaTheme="minorHAnsi" w:cs="Tahoma"/>
                <w:iCs/>
                <w:color w:val="000000"/>
                <w:szCs w:val="18"/>
                <w:lang w:eastAsia="en-US"/>
              </w:rPr>
              <w:t xml:space="preserve"> срока на изпълнение на Проектирането и изпълнението на СМР следва да притежава Застраховка за професионална отговорност на участниците в строителството и проектирането по чл. 171 от ЗУТ, и </w:t>
            </w:r>
            <w:r w:rsidR="00847E07" w:rsidRPr="00A2578B">
              <w:t>валидна поименна застраховка Професионална отговорност в проектирането за всеки един от проектантите, в случай, че е посочен екип от лица на граждански договори, които ще изпълняват проектирането.</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 xml:space="preserve">Изпълнителят е длъжен да съгласува дейността си по Договора с отделните експлоатационни дружества, използващи подземни комуникации на територията на </w:t>
            </w:r>
            <w:r w:rsidRPr="00A2578B">
              <w:rPr>
                <w:rFonts w:eastAsiaTheme="minorHAnsi" w:cs="Tahoma"/>
                <w:iCs/>
                <w:szCs w:val="18"/>
                <w:lang w:eastAsia="en-US"/>
              </w:rPr>
              <w:t>Системата за осветление на град Габрово, като информира предварително за това Възложителя. При необходимост, Възложителят съдейства на Изпълнителя в рамките на компетентностите си.</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предава за съгласуване на Възложителя Инвестиционен проект в 5 (пет) екземпляра на хартиен носител и един на магнитен носител. При основателни възражения по проектната документация от страна на Възложителя, предявени в сроковете предвидени в този договор, Изпълнителят е длъжен да ги отстрани за своя сметка незабавно, но в срок не по-дълъг от 20 (двадесет) дни.</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 xml:space="preserve">Изпълнителят се задължава да предостави на Възложителя Инвестиционния проект и да съдейства за получаването на всички </w:t>
            </w:r>
            <w:proofErr w:type="spellStart"/>
            <w:r w:rsidRPr="00A2578B">
              <w:rPr>
                <w:rFonts w:eastAsiaTheme="minorHAnsi" w:cs="Tahoma"/>
                <w:iCs/>
                <w:szCs w:val="18"/>
                <w:lang w:eastAsia="en-US"/>
              </w:rPr>
              <w:t>съгласувателни</w:t>
            </w:r>
            <w:proofErr w:type="spellEnd"/>
            <w:r w:rsidRPr="00A2578B">
              <w:rPr>
                <w:rFonts w:eastAsiaTheme="minorHAnsi" w:cs="Tahoma"/>
                <w:iCs/>
                <w:szCs w:val="18"/>
                <w:lang w:eastAsia="en-US"/>
              </w:rPr>
              <w:t xml:space="preserve"> и разрешителни документи от съответните държавни и общински органи, при необходимост от изработване на доклад за съответствие на инвестиционния проект, Изпълнителят е длъжен да представи доклад за съответствие от надзорна фирма. Ако някоя от институциите, пред които се представя за съгласуване и/или одобряване проект/и, откаже съгласуване и/или одобряване на проекта/проектите по вина на Изпълнителя, последният е длъжен незабавно и за своя сметка да допълни, поправи или преработи проекта/проектите и го предостави за повторно внасяне съобразно дадените от съответната институция указания.</w:t>
            </w:r>
          </w:p>
        </w:tc>
      </w:tr>
      <w:tr w:rsidR="00847E07" w:rsidRPr="00A2578B" w:rsidTr="009C0AB9">
        <w:trPr>
          <w:trHeight w:val="37"/>
          <w:jc w:val="center"/>
        </w:trPr>
        <w:tc>
          <w:tcPr>
            <w:tcW w:w="0" w:type="auto"/>
          </w:tcPr>
          <w:p w:rsidR="00BE0220" w:rsidRPr="00AC13C7" w:rsidRDefault="00847E07" w:rsidP="00AC13C7">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Изпълнителят е длъжен при изпълнение на договора, в т.ч. и при експлоатацията и поддръжката, да използва нови качествени материали, конструкции и изделия, отговарящи на изискванията на Закона за техническите изисквания към продуктите, БДС, проектната документация и техническите спецификации, като при поискване трябва да предостави съответните сертификати и декларации за съответствие, мостри и др.</w:t>
            </w:r>
          </w:p>
          <w:p w:rsidR="00AC13C7" w:rsidRPr="00AC13C7" w:rsidRDefault="00AC13C7" w:rsidP="00AC13C7">
            <w:pPr>
              <w:widowControl w:val="0"/>
              <w:shd w:val="clear" w:color="auto" w:fill="FFFFFF" w:themeFill="background1"/>
              <w:spacing w:before="120" w:after="120" w:line="240" w:lineRule="auto"/>
              <w:ind w:left="1021"/>
              <w:jc w:val="both"/>
              <w:rPr>
                <w:rFonts w:eastAsiaTheme="minorHAnsi" w:cs="Tahoma"/>
                <w:iCs/>
                <w:color w:val="000000"/>
                <w:szCs w:val="18"/>
                <w:lang w:eastAsia="en-US"/>
              </w:rPr>
            </w:pP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lastRenderedPageBreak/>
              <w:t>Изпълнителят отговаря за трудовата безопасност и здравословните условия на труд на работниците и служителите си по време на строително-монтажните работи и осигурява тяхното снабдяване със средствата за охрана на труда, съгласно действащата нормативна уредба.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следва да почиства строителните отпадъци и други отпадъци, които са следствие на строително-монтажните работи, както и да премахне всички материали и съоръжения, които не са необходими (не са част системата за изкуствено външно</w:t>
            </w:r>
            <w:r w:rsidR="001F7896">
              <w:rPr>
                <w:rFonts w:eastAsiaTheme="minorHAnsi" w:cs="Tahoma"/>
                <w:iCs/>
                <w:color w:val="000000"/>
                <w:szCs w:val="18"/>
                <w:lang w:eastAsia="en-US"/>
              </w:rPr>
              <w:t xml:space="preserve"> осветление</w:t>
            </w:r>
            <w:r w:rsidRPr="00A2578B">
              <w:rPr>
                <w:rFonts w:eastAsiaTheme="minorHAnsi" w:cs="Tahoma"/>
                <w:iCs/>
                <w:color w:val="000000"/>
                <w:szCs w:val="18"/>
                <w:lang w:eastAsia="en-US"/>
              </w:rPr>
              <w:t>) като ги транспортира на място, съгласувано предварително с Възложителя.</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ind w:left="1568" w:hanging="848"/>
              <w:jc w:val="both"/>
              <w:rPr>
                <w:rFonts w:eastAsiaTheme="minorHAnsi" w:cs="Tahoma"/>
                <w:iCs/>
                <w:color w:val="000000"/>
                <w:szCs w:val="18"/>
                <w:lang w:eastAsia="en-US"/>
              </w:rPr>
            </w:pPr>
            <w:r w:rsidRPr="00A2578B">
              <w:t>При демонтиране на съществува</w:t>
            </w:r>
            <w:r w:rsidRPr="00A2578B">
              <w:rPr>
                <w:rFonts w:eastAsiaTheme="minorHAnsi" w:cs="Tahoma"/>
                <w:iCs/>
                <w:color w:val="000000"/>
                <w:szCs w:val="18"/>
                <w:lang w:eastAsia="en-US"/>
              </w:rPr>
              <w:t xml:space="preserve">щите </w:t>
            </w:r>
            <w:r w:rsidRPr="00A2578B">
              <w:t>осветители следва да предостави на Възложителя 500 бр. демонтирани осветителя, предварително съг</w:t>
            </w:r>
            <w:r w:rsidR="007D2A01" w:rsidRPr="00A2578B">
              <w:t>л</w:t>
            </w:r>
            <w:r w:rsidRPr="00A2578B">
              <w:t xml:space="preserve">асувани и годни за последваща експлоатация. </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ind w:left="1568" w:hanging="848"/>
              <w:jc w:val="both"/>
            </w:pPr>
            <w:r w:rsidRPr="00A2578B">
              <w:t>Изпълнителят, носи отговорността за последващото оползотворяване и/или рециклиране и/или депониране на останалите демонтирани осветители.</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 xml:space="preserve">През целия срок на изпълнение на договора, Изпълнителят следва да предприема необходимите действия (включително правни), за да съобрази изпълнението на задълженията му по Договора с всички публикувани и задължителни правила и политики на Възложителя. Задължението се отнася също така и за правилата и политиките на Възложителя, които са приети по надлежен ред, влезли са в сила по време на изпълнение на Договора и са съобщени писмено на Изпълнителя, например, но не само, правила и политики, отнасящи се до безопасност, здравословни условия на труд, околна среда. В случай, че някоя от промените води до промяна на експлоатационния режим на </w:t>
            </w:r>
            <w:r w:rsidRPr="00A2578B">
              <w:rPr>
                <w:rFonts w:eastAsiaTheme="minorHAnsi" w:cs="Tahoma"/>
                <w:iCs/>
                <w:szCs w:val="18"/>
                <w:lang w:eastAsia="en-US"/>
              </w:rPr>
              <w:t>Системата за осветление на град Габрово</w:t>
            </w:r>
            <w:r w:rsidRPr="00A2578B">
              <w:rPr>
                <w:rFonts w:eastAsiaTheme="minorHAnsi" w:cs="Tahoma"/>
                <w:iCs/>
                <w:color w:val="000000"/>
                <w:szCs w:val="18"/>
                <w:lang w:eastAsia="en-US"/>
              </w:rPr>
              <w:t>, се прилага т. </w:t>
            </w:r>
            <w:r w:rsidRPr="00A2578B">
              <w:t>14</w:t>
            </w:r>
            <w:r w:rsidRPr="00A2578B">
              <w:rPr>
                <w:rFonts w:eastAsiaTheme="minorHAnsi" w:cs="Tahoma"/>
                <w:iCs/>
                <w:color w:val="000000"/>
                <w:szCs w:val="18"/>
                <w:lang w:eastAsia="en-US"/>
              </w:rPr>
              <w:t xml:space="preserve"> от Договора.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е длъжен да определи и упълномощи свой квалифициран представител, който да следи за изпълнението на Услугата и да отговаря за контактите с Възложителя.</w:t>
            </w:r>
          </w:p>
        </w:tc>
      </w:tr>
      <w:tr w:rsidR="00847E07" w:rsidRPr="00A2578B" w:rsidTr="009C0AB9">
        <w:trPr>
          <w:trHeight w:val="37"/>
          <w:jc w:val="center"/>
        </w:trPr>
        <w:tc>
          <w:tcPr>
            <w:tcW w:w="0" w:type="auto"/>
          </w:tcPr>
          <w:p w:rsidR="00847E07" w:rsidRPr="00A2578B" w:rsidRDefault="00847E07" w:rsidP="001F7896">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Изпълнителят е длъжен за целия срок на Договора да предоставя на Възложителя достъп и съдействие за осъществяване на контрол по изпълнението. Възложителят може да проверява изпълнението</w:t>
            </w:r>
            <w:r w:rsidR="001F7896">
              <w:rPr>
                <w:rFonts w:eastAsiaTheme="minorHAnsi" w:cs="Tahoma"/>
                <w:iCs/>
                <w:color w:val="000000"/>
                <w:szCs w:val="18"/>
                <w:lang w:eastAsia="en-US"/>
              </w:rPr>
              <w:t xml:space="preserve"> на Договора по всяко време</w:t>
            </w:r>
            <w:r w:rsidRPr="00A2578B">
              <w:rPr>
                <w:rFonts w:eastAsiaTheme="minorHAnsi" w:cs="Tahoma"/>
                <w:iCs/>
                <w:color w:val="000000"/>
                <w:szCs w:val="18"/>
                <w:lang w:eastAsia="en-US"/>
              </w:rPr>
              <w:t>. Изпълнителят следва да осигури достъп на Възложителя за проверката най-късно до края на следващия ден, през който Възложителят е изразил писмено желание за достъп. В случай на забележки, Страните изготвят писмен протокол или Възложителят изпраща писмено забележките си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Изпълнителят е длъжен, след изпълнението на Услугата да предаде на Възложителя комплект екзекутивна документация на хартиен и електронен носител за съответния, а след изтичане на срока на Договора предоставя и цялата експлоатационна документация за Системата за осветление на град Габрово.</w:t>
            </w:r>
          </w:p>
        </w:tc>
      </w:tr>
      <w:tr w:rsidR="00847E07" w:rsidRPr="00A2578B" w:rsidTr="009C0AB9">
        <w:trPr>
          <w:trHeight w:val="37"/>
          <w:jc w:val="center"/>
        </w:trPr>
        <w:tc>
          <w:tcPr>
            <w:tcW w:w="0" w:type="auto"/>
          </w:tcPr>
          <w:p w:rsidR="00847E07" w:rsidRPr="00A2578B" w:rsidRDefault="001F7896"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1F7896">
              <w:rPr>
                <w:rFonts w:eastAsiaTheme="minorHAnsi" w:cs="Tahoma"/>
                <w:iCs/>
                <w:color w:val="000000"/>
                <w:szCs w:val="18"/>
                <w:lang w:eastAsia="en-US"/>
              </w:rPr>
              <w:t xml:space="preserve">Изпълнителят е длъжен да осигури функционирането на централен диспечерски пункт за управление и енергиен мениджмънт на Системата за осветление на град Габрово, в съответствие с техническото му предложение и условията на настоящия договор. Режийните разходи (електричество, вода, отопление, интернет и др.) за помещението са за сметка на Възложителя, ако диспечерският пункт е </w:t>
            </w:r>
            <w:proofErr w:type="spellStart"/>
            <w:r w:rsidRPr="001F7896">
              <w:rPr>
                <w:rFonts w:eastAsiaTheme="minorHAnsi" w:cs="Tahoma"/>
                <w:iCs/>
                <w:color w:val="000000"/>
                <w:szCs w:val="18"/>
                <w:lang w:eastAsia="en-US"/>
              </w:rPr>
              <w:t>ситуиран</w:t>
            </w:r>
            <w:proofErr w:type="spellEnd"/>
            <w:r w:rsidRPr="001F7896">
              <w:rPr>
                <w:rFonts w:eastAsiaTheme="minorHAnsi" w:cs="Tahoma"/>
                <w:iCs/>
                <w:color w:val="000000"/>
                <w:szCs w:val="18"/>
                <w:lang w:eastAsia="en-US"/>
              </w:rPr>
              <w:t xml:space="preserve"> в помещение на Възложителя.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Изпълнителят е длъжен да осигури възможност за приемане на сигнали, свързани с функционирането и управлението на Системата за осветление на град Габрово, от гражданите и длъжностни лица, 24 часа в денонощието, седем дена в седмицата.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Изпълнителят се задължава да извърши обучение на посочения от Възложителя персонал за експлоатация и енергиен мениджмънт на Системата за осветление на град Габрово в първата година от действието на Договора, както и да предостави на Възложителя необходимите за това инструкции и предписания.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color w:val="000000"/>
                <w:szCs w:val="18"/>
                <w:lang w:eastAsia="en-US"/>
              </w:rPr>
              <w:t xml:space="preserve">При изпълнение на задължението за експлоатация и поддръжка, Изпълнителят следва добросъвестно да проверява състоянието на </w:t>
            </w:r>
            <w:r w:rsidRPr="00A2578B">
              <w:rPr>
                <w:rFonts w:eastAsiaTheme="minorHAnsi" w:cs="Tahoma"/>
                <w:iCs/>
                <w:szCs w:val="18"/>
                <w:lang w:eastAsia="en-US"/>
              </w:rPr>
              <w:t xml:space="preserve">Системата за осветление на град Габрово </w:t>
            </w:r>
            <w:r w:rsidRPr="00A2578B">
              <w:rPr>
                <w:rFonts w:eastAsiaTheme="minorHAnsi" w:cs="Tahoma"/>
                <w:iCs/>
                <w:color w:val="000000"/>
                <w:szCs w:val="18"/>
                <w:lang w:eastAsia="en-US"/>
              </w:rPr>
              <w:t xml:space="preserve">и да осигурява всички материали, резервни части, съоръжения и дейности, необходими за </w:t>
            </w:r>
            <w:r w:rsidRPr="00A2578B">
              <w:rPr>
                <w:rFonts w:eastAsiaTheme="minorHAnsi" w:cs="Tahoma"/>
                <w:iCs/>
                <w:color w:val="000000"/>
                <w:szCs w:val="18"/>
                <w:lang w:eastAsia="en-US"/>
              </w:rPr>
              <w:lastRenderedPageBreak/>
              <w:t>стопанисване, експлоатация и поддръжката ѝ, като гарантира за целия срок на Договора изискваната от възложителя осветеност.</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lastRenderedPageBreak/>
              <w:t>Изпълнителят се задължава да извършва нощни обходи на гр. Габрово за осъществяване на физически контрол на Системата за осветление на град Габрово</w:t>
            </w:r>
            <w:r w:rsidR="00127E22">
              <w:rPr>
                <w:rFonts w:eastAsiaTheme="minorHAnsi" w:cs="Tahoma"/>
                <w:iCs/>
                <w:szCs w:val="18"/>
                <w:lang w:eastAsia="en-US"/>
              </w:rPr>
              <w:t xml:space="preserve"> и икономия на енергия</w:t>
            </w:r>
            <w:r w:rsidRPr="00A2578B">
              <w:rPr>
                <w:rFonts w:eastAsiaTheme="minorHAnsi" w:cs="Tahoma"/>
                <w:iCs/>
                <w:szCs w:val="18"/>
                <w:lang w:eastAsia="en-US"/>
              </w:rPr>
              <w:t xml:space="preserve">.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szCs w:val="18"/>
                <w:lang w:eastAsia="en-US"/>
              </w:rPr>
            </w:pPr>
            <w:r w:rsidRPr="00A2578B">
              <w:rPr>
                <w:rFonts w:eastAsiaTheme="minorHAnsi" w:cs="Tahoma"/>
                <w:iCs/>
                <w:szCs w:val="18"/>
                <w:lang w:eastAsia="en-US"/>
              </w:rPr>
              <w:t>Изпълнителят информира Възложителя чрез ежеседмични доклади за постъпилите сигнали за авари, за извършени обходи и за възникналите/установените и отстранени аварии, по който и да е елемент от системите. Изпълнителят изпраща доклада на Възложителя по електронен път.</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color w:val="000000"/>
                <w:szCs w:val="18"/>
                <w:lang w:eastAsia="en-US"/>
              </w:rPr>
            </w:pPr>
            <w:r w:rsidRPr="00A2578B">
              <w:rPr>
                <w:rFonts w:eastAsiaTheme="minorHAnsi" w:cs="Tahoma"/>
                <w:iCs/>
                <w:szCs w:val="18"/>
                <w:lang w:eastAsia="en-US"/>
              </w:rPr>
              <w:t>Да включва и изключва външното изкуствено осветление, предмет на договора, според указанията на Възложителя относно експлоатационния режим на системата, предмет на Договора при спазване на т. 15 (промени в режима на експлоатация).</w:t>
            </w:r>
          </w:p>
        </w:tc>
      </w:tr>
      <w:tr w:rsidR="00847E07" w:rsidRPr="00A2578B" w:rsidTr="009C0AB9">
        <w:trPr>
          <w:trHeight w:val="37"/>
          <w:jc w:val="center"/>
        </w:trPr>
        <w:tc>
          <w:tcPr>
            <w:tcW w:w="0" w:type="auto"/>
          </w:tcPr>
          <w:p w:rsidR="00847E07" w:rsidRPr="00A2578B" w:rsidRDefault="00847E07" w:rsidP="001F7896">
            <w:pPr>
              <w:widowControl w:val="0"/>
              <w:numPr>
                <w:ilvl w:val="1"/>
                <w:numId w:val="32"/>
              </w:numPr>
              <w:shd w:val="clear" w:color="auto" w:fill="FFFFFF" w:themeFill="background1"/>
              <w:spacing w:before="120" w:after="120" w:line="240" w:lineRule="auto"/>
              <w:ind w:left="1021" w:hanging="708"/>
              <w:jc w:val="both"/>
              <w:rPr>
                <w:rFonts w:eastAsiaTheme="minorHAnsi" w:cs="Tahoma"/>
                <w:iCs/>
                <w:szCs w:val="18"/>
                <w:lang w:eastAsia="en-US"/>
              </w:rPr>
            </w:pPr>
            <w:r w:rsidRPr="00A2578B">
              <w:rPr>
                <w:rFonts w:eastAsiaTheme="minorHAnsi" w:cs="Tahoma"/>
                <w:iCs/>
                <w:szCs w:val="18"/>
                <w:lang w:eastAsia="en-US"/>
              </w:rPr>
              <w:t>Изпълнителят е</w:t>
            </w:r>
            <w:r w:rsidR="001F7896">
              <w:rPr>
                <w:rFonts w:eastAsiaTheme="minorHAnsi" w:cs="Tahoma"/>
                <w:iCs/>
                <w:szCs w:val="18"/>
                <w:lang w:eastAsia="en-US"/>
              </w:rPr>
              <w:t xml:space="preserve"> длъжен да транспортира и предаде</w:t>
            </w:r>
            <w:r w:rsidRPr="00A2578B">
              <w:rPr>
                <w:rFonts w:eastAsiaTheme="minorHAnsi" w:cs="Tahoma"/>
                <w:iCs/>
                <w:szCs w:val="18"/>
                <w:lang w:eastAsia="en-US"/>
              </w:rPr>
              <w:t xml:space="preserve"> д</w:t>
            </w:r>
            <w:r w:rsidR="001F7896">
              <w:rPr>
                <w:rFonts w:eastAsiaTheme="minorHAnsi" w:cs="Tahoma"/>
                <w:iCs/>
                <w:szCs w:val="18"/>
                <w:lang w:eastAsia="en-US"/>
              </w:rPr>
              <w:t>емонтираното</w:t>
            </w:r>
            <w:r w:rsidRPr="00A2578B">
              <w:rPr>
                <w:rFonts w:eastAsiaTheme="minorHAnsi" w:cs="Tahoma"/>
                <w:iCs/>
                <w:szCs w:val="18"/>
                <w:lang w:eastAsia="en-US"/>
              </w:rPr>
              <w:t xml:space="preserve"> оборудване </w:t>
            </w:r>
            <w:r w:rsidR="001F7896">
              <w:rPr>
                <w:rFonts w:eastAsiaTheme="minorHAnsi" w:cs="Tahoma"/>
                <w:iCs/>
                <w:szCs w:val="18"/>
                <w:lang w:eastAsia="en-US"/>
              </w:rPr>
              <w:t xml:space="preserve">съгласно чл. 32.8.1 </w:t>
            </w:r>
            <w:r w:rsidRPr="00A2578B">
              <w:rPr>
                <w:rFonts w:eastAsiaTheme="minorHAnsi" w:cs="Tahoma"/>
                <w:iCs/>
                <w:szCs w:val="18"/>
                <w:lang w:eastAsia="en-US"/>
              </w:rPr>
              <w:t>до определеното от Възложителя за целта място.</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szCs w:val="18"/>
                <w:lang w:eastAsia="en-US"/>
              </w:rPr>
            </w:pPr>
            <w:r w:rsidRPr="00A2578B">
              <w:rPr>
                <w:rFonts w:eastAsiaTheme="minorHAnsi" w:cs="Tahoma"/>
                <w:iCs/>
                <w:szCs w:val="18"/>
                <w:lang w:eastAsia="en-US"/>
              </w:rPr>
              <w:t>След изтичане срока на договора, Изпълнителят е длъжен да предаде на Възложителя Системата за осветление на град Габрово и диспечерския пункт за експлоатация и енергиен мениджмънт, в състояние, позволяващо нормалната им експлоатация и при отчитане на нормалното им овехтяване. Същото се удостоверява с подписан двустранен протокол между представители на двете страни. При констатирани неизправности, Изпълнителят е длъжен да ги отстрани в посочен от Възложителя срок, след което се съставя окончателен протокол.</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rPr>
            </w:pPr>
            <w:r w:rsidRPr="00A2578B">
              <w:rPr>
                <w:rFonts w:cs="Tahoma"/>
                <w:b/>
                <w:bCs/>
                <w:iCs/>
                <w:color w:val="000000"/>
                <w:sz w:val="28"/>
                <w:szCs w:val="28"/>
              </w:rPr>
              <w:t>ГАРАНЦИЯ ЗА ИЗПЪЛНЕНИЕ</w:t>
            </w:r>
          </w:p>
        </w:tc>
      </w:tr>
      <w:tr w:rsidR="00847E07" w:rsidRPr="00A2578B" w:rsidTr="009C0AB9">
        <w:trPr>
          <w:trHeight w:val="37"/>
          <w:jc w:val="center"/>
        </w:trPr>
        <w:tc>
          <w:tcPr>
            <w:tcW w:w="0" w:type="auto"/>
          </w:tcPr>
          <w:p w:rsidR="00847E07" w:rsidRPr="00A2578B" w:rsidRDefault="00847E07" w:rsidP="00BE0220">
            <w:pPr>
              <w:widowControl w:val="0"/>
              <w:numPr>
                <w:ilvl w:val="0"/>
                <w:numId w:val="32"/>
              </w:numPr>
              <w:shd w:val="clear" w:color="auto" w:fill="FFFFFF" w:themeFill="background1"/>
              <w:spacing w:before="120" w:after="120" w:line="240" w:lineRule="auto"/>
              <w:ind w:left="709" w:hanging="709"/>
              <w:jc w:val="both"/>
              <w:rPr>
                <w:rFonts w:eastAsiaTheme="minorHAnsi" w:cs="Tahoma"/>
                <w:b/>
                <w:iCs/>
                <w:color w:val="000000"/>
                <w:szCs w:val="18"/>
                <w:lang w:eastAsia="en-US"/>
              </w:rPr>
            </w:pPr>
            <w:r w:rsidRPr="00A2578B">
              <w:rPr>
                <w:rFonts w:cs="Tahoma"/>
                <w:iCs/>
                <w:szCs w:val="18"/>
              </w:rPr>
              <w:t>Изпълнителят предоставя гаранция за добро изпълнение в размер на 5 % от стойността на т. 11</w:t>
            </w:r>
            <w:r w:rsidR="00BE0220">
              <w:rPr>
                <w:lang w:val="en-US"/>
              </w:rPr>
              <w:t xml:space="preserve"> </w:t>
            </w:r>
            <w:r w:rsidRPr="00A2578B">
              <w:rPr>
                <w:rFonts w:cs="Tahoma"/>
                <w:iCs/>
                <w:szCs w:val="18"/>
              </w:rPr>
              <w:t>без ДДС, в една от формите по чл. 111, ал. 5 от ЗОП.</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В случай на изменение на Договора, извършено в съответствие с този Договор и приложимото право,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ind w:left="1426" w:hanging="706"/>
              <w:jc w:val="both"/>
              <w:rPr>
                <w:rFonts w:cs="Tahoma"/>
                <w:iCs/>
                <w:szCs w:val="18"/>
              </w:rPr>
            </w:pPr>
            <w:r w:rsidRPr="00A2578B">
              <w:t>Действията за привеждане на Гаранцията за изпълнение в съответствие с изменените условия на Договора могат да включват, по избор на ИЗПЪЛНИТЕЛЯ:</w:t>
            </w:r>
          </w:p>
        </w:tc>
      </w:tr>
      <w:tr w:rsidR="00847E07" w:rsidRPr="00A2578B" w:rsidTr="009C0AB9">
        <w:trPr>
          <w:trHeight w:val="37"/>
          <w:jc w:val="center"/>
        </w:trPr>
        <w:tc>
          <w:tcPr>
            <w:tcW w:w="0" w:type="auto"/>
          </w:tcPr>
          <w:p w:rsidR="00847E07" w:rsidRPr="00A2578B" w:rsidRDefault="00847E07" w:rsidP="009C0AB9">
            <w:pPr>
              <w:pStyle w:val="ListParagraph"/>
              <w:widowControl w:val="0"/>
              <w:numPr>
                <w:ilvl w:val="0"/>
                <w:numId w:val="33"/>
              </w:numPr>
              <w:shd w:val="clear" w:color="auto" w:fill="FFFFFF" w:themeFill="background1"/>
              <w:ind w:left="1426" w:hanging="3"/>
              <w:jc w:val="both"/>
              <w:rPr>
                <w:iCs/>
              </w:rPr>
            </w:pPr>
            <w:r w:rsidRPr="00A2578B">
              <w:t>внасяне на допълнителна парична сума по банковата сметка на ВЪЗЛОЖИТЕЛЯ, и/или;</w:t>
            </w:r>
          </w:p>
        </w:tc>
      </w:tr>
      <w:tr w:rsidR="00847E07" w:rsidRPr="00A2578B" w:rsidTr="009C0AB9">
        <w:trPr>
          <w:trHeight w:val="37"/>
          <w:jc w:val="center"/>
        </w:trPr>
        <w:tc>
          <w:tcPr>
            <w:tcW w:w="0" w:type="auto"/>
          </w:tcPr>
          <w:p w:rsidR="00847E07" w:rsidRPr="00A2578B" w:rsidRDefault="00847E07" w:rsidP="009C0AB9">
            <w:pPr>
              <w:pStyle w:val="ListParagraph"/>
              <w:widowControl w:val="0"/>
              <w:numPr>
                <w:ilvl w:val="1"/>
                <w:numId w:val="33"/>
              </w:numPr>
              <w:shd w:val="clear" w:color="auto" w:fill="FFFFFF" w:themeFill="background1"/>
              <w:ind w:left="1426" w:hanging="3"/>
              <w:jc w:val="both"/>
              <w:rPr>
                <w:iCs/>
              </w:rPr>
            </w:pPr>
            <w:r w:rsidRPr="00A2578B">
              <w:t>предоставяне на документ за изменение на първоначалната банкова гаранция или нова банкова гаранция и/или</w:t>
            </w:r>
          </w:p>
        </w:tc>
      </w:tr>
      <w:tr w:rsidR="00847E07" w:rsidRPr="00A2578B" w:rsidTr="009C0AB9">
        <w:trPr>
          <w:trHeight w:val="37"/>
          <w:jc w:val="center"/>
        </w:trPr>
        <w:tc>
          <w:tcPr>
            <w:tcW w:w="0" w:type="auto"/>
          </w:tcPr>
          <w:p w:rsidR="00847E07" w:rsidRPr="00A2578B" w:rsidRDefault="00847E07" w:rsidP="009C0AB9">
            <w:pPr>
              <w:pStyle w:val="ListParagraph"/>
              <w:widowControl w:val="0"/>
              <w:numPr>
                <w:ilvl w:val="0"/>
                <w:numId w:val="33"/>
              </w:numPr>
              <w:shd w:val="clear" w:color="auto" w:fill="FFFFFF" w:themeFill="background1"/>
              <w:ind w:left="1426" w:hanging="3"/>
              <w:jc w:val="both"/>
              <w:rPr>
                <w:iCs/>
              </w:rPr>
            </w:pPr>
            <w:r w:rsidRPr="00A2578B">
              <w:t xml:space="preserve">предоставяне на документ за изменение на първоначалната застраховка или нова застраховка, </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978" w:hanging="618"/>
              <w:jc w:val="both"/>
              <w:rPr>
                <w:rFonts w:cs="Tahoma"/>
                <w:iCs/>
                <w:szCs w:val="18"/>
              </w:rPr>
            </w:pPr>
            <w:r w:rsidRPr="00A2578B">
              <w:t>Когато като Гаранция за изпълнение се представя парична сума, сумата се внася по посочена банковата сметка на ВЪЗЛОЖИТЕЛЯ и се възстановява в тридесет дневен срок след приемане на инвестицията по т.2.1 по реда на т. 25 от настоящия договор.</w:t>
            </w:r>
          </w:p>
        </w:tc>
      </w:tr>
      <w:tr w:rsidR="00847E07" w:rsidRPr="00A2578B" w:rsidTr="009C0AB9">
        <w:trPr>
          <w:trHeight w:val="37"/>
          <w:jc w:val="center"/>
        </w:trPr>
        <w:tc>
          <w:tcPr>
            <w:tcW w:w="0" w:type="auto"/>
          </w:tcPr>
          <w:p w:rsidR="00BE0220" w:rsidRPr="006F674D" w:rsidRDefault="00847E07" w:rsidP="006F674D">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 xml:space="preserve">да бъде безусловна и неотменяема банкова гаранция, да съдържа задължение на банката - гарант да извърши плащане при първо писмено искане от ВЪЗЛОЖИТЕЛЯ, деклариращ, че е налице неизпълнение на </w:t>
            </w:r>
            <w:r w:rsidRPr="00A2578B">
              <w:lastRenderedPageBreak/>
              <w:t>задължение на ИЗПЪЛНИТЕЛЯ или друго основание за задържане на Гаранцията за изпълнение по този Договор;</w:t>
            </w:r>
          </w:p>
        </w:tc>
      </w:tr>
      <w:tr w:rsidR="00847E07" w:rsidRPr="00A2578B" w:rsidTr="009C0AB9">
        <w:trPr>
          <w:trHeight w:val="37"/>
          <w:jc w:val="center"/>
        </w:trPr>
        <w:tc>
          <w:tcPr>
            <w:tcW w:w="0" w:type="auto"/>
          </w:tcPr>
          <w:p w:rsidR="00847E07" w:rsidRPr="00A2578B" w:rsidRDefault="00847E07" w:rsidP="006F674D">
            <w:pPr>
              <w:widowControl w:val="0"/>
              <w:numPr>
                <w:ilvl w:val="2"/>
                <w:numId w:val="32"/>
              </w:numPr>
              <w:shd w:val="clear" w:color="auto" w:fill="FFFFFF" w:themeFill="background1"/>
              <w:spacing w:before="120" w:after="120" w:line="240" w:lineRule="auto"/>
              <w:jc w:val="both"/>
              <w:rPr>
                <w:rFonts w:cs="Tahoma"/>
                <w:iCs/>
                <w:szCs w:val="18"/>
              </w:rPr>
            </w:pPr>
            <w:r w:rsidRPr="00A2578B">
              <w:lastRenderedPageBreak/>
              <w:t>да бъде със срок на валидност до приемане на извъ</w:t>
            </w:r>
            <w:r w:rsidR="007D2A01" w:rsidRPr="00A2578B">
              <w:t>р</w:t>
            </w:r>
            <w:r w:rsidRPr="00A2578B">
              <w:t>шената инвестиция по т. 2.1 от настоящия договор удължена с тридесет дни, като при необходимост срокът на валидност на банковата гаранция се удължава или се издава нова.</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да обезпечава изпълнението на дейностите по т. 2.1 чрез покритие на отговорността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да е със срок на валидност до приемането на инвестицията по реда на т.25 от настоящия договор плюс 30 (тридесет) дни.</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rPr>
                <w:rFonts w:cs="Tahoma"/>
                <w:iCs/>
                <w:szCs w:val="18"/>
              </w:rPr>
              <w:t xml:space="preserve"> </w:t>
            </w:r>
            <w:r w:rsidRPr="00A2578B">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Освобождаването на Гаранцията за изпълнение се извършва в тридесет дневен срок, след изтичане на съответния период предвиден в предходните точки, както следва:</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когато е във формата на парична сума – чрез превеждане на сумата по банковата сметка посочена от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когато е във формата на банкова гаранция – чрез връщане на нейния оригинал на представител на ИЗПЪЛНИТЕЛЯ или упълномощено от него лице;</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ВЪЗЛОЖИТЕЛЯТ освобождава Гаранцията за изпълнение в срок до 30 (тридесет) дни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tc>
      </w:tr>
      <w:tr w:rsidR="00847E07" w:rsidRPr="00A2578B" w:rsidTr="009C0AB9">
        <w:trPr>
          <w:trHeight w:val="37"/>
          <w:jc w:val="center"/>
        </w:trPr>
        <w:tc>
          <w:tcPr>
            <w:tcW w:w="0" w:type="auto"/>
          </w:tcPr>
          <w:p w:rsidR="00847E07" w:rsidRPr="00AC13C7"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w:t>
            </w:r>
          </w:p>
          <w:p w:rsidR="00AC13C7" w:rsidRPr="00A2578B" w:rsidRDefault="00AC13C7" w:rsidP="00AC13C7">
            <w:pPr>
              <w:widowControl w:val="0"/>
              <w:shd w:val="clear" w:color="auto" w:fill="FFFFFF" w:themeFill="background1"/>
              <w:spacing w:before="120" w:after="120" w:line="240" w:lineRule="auto"/>
              <w:ind w:left="1021"/>
              <w:jc w:val="both"/>
              <w:rPr>
                <w:rFonts w:cs="Tahoma"/>
                <w:iCs/>
                <w:szCs w:val="18"/>
              </w:rPr>
            </w:pPr>
          </w:p>
        </w:tc>
      </w:tr>
      <w:tr w:rsidR="00847E07" w:rsidRPr="00A2578B" w:rsidTr="009C0AB9">
        <w:trPr>
          <w:trHeight w:val="37"/>
          <w:jc w:val="center"/>
        </w:trPr>
        <w:tc>
          <w:tcPr>
            <w:tcW w:w="0" w:type="auto"/>
          </w:tcPr>
          <w:p w:rsidR="006F674D" w:rsidRPr="00AC13C7" w:rsidRDefault="00847E07" w:rsidP="00AC13C7">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lastRenderedPageBreak/>
              <w:t>ВЪЗЛОЖИТЕЛЯТ има право да задържи Гаранцията за изпълнение в пълен размер, в следните случаи:</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ако ИЗПЪЛНИТЕЛЯТ не започне работа по изпълнение на Договора в срок до 3 (три) дни след Датата на влизане в сила и ВЪЗЛОЖИТЕЛЯТ развали Договора на това основание;</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w:t>
            </w:r>
          </w:p>
        </w:tc>
      </w:tr>
      <w:tr w:rsidR="00847E07" w:rsidRPr="00A2578B" w:rsidTr="009C0AB9">
        <w:trPr>
          <w:trHeight w:val="37"/>
          <w:jc w:val="center"/>
        </w:trPr>
        <w:tc>
          <w:tcPr>
            <w:tcW w:w="0" w:type="auto"/>
          </w:tcPr>
          <w:p w:rsidR="00847E07" w:rsidRPr="00A2578B" w:rsidRDefault="00847E07" w:rsidP="00B2544B">
            <w:pPr>
              <w:widowControl w:val="0"/>
              <w:numPr>
                <w:ilvl w:val="2"/>
                <w:numId w:val="32"/>
              </w:numPr>
              <w:shd w:val="clear" w:color="auto" w:fill="FFFFFF" w:themeFill="background1"/>
              <w:spacing w:before="120" w:after="120" w:line="240" w:lineRule="auto"/>
              <w:jc w:val="both"/>
              <w:rPr>
                <w:rFonts w:cs="Tahoma"/>
                <w:iCs/>
                <w:szCs w:val="18"/>
              </w:rPr>
            </w:pPr>
            <w:r w:rsidRPr="00A2578B">
              <w:t>при прекратяване на дейността на ИЗПЪЛНИТЕЛЯ или при обявяването му в несъстоятелност.</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08"/>
              <w:jc w:val="both"/>
              <w:rPr>
                <w:rFonts w:cs="Tahoma"/>
                <w:iCs/>
                <w:szCs w:val="18"/>
              </w:rPr>
            </w:pPr>
            <w:r w:rsidRPr="00A2578B">
              <w:t>Когато ВЪЗЛОЖИТЕЛЯТ се е удовлетворил от Гаранцията за изпълнение и Договорът продължава да е в сила, ИЗПЪЛНИТЕЛЯТ се задължава в срок до 15 (петнадесет)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25 от Договора.</w:t>
            </w:r>
          </w:p>
        </w:tc>
      </w:tr>
      <w:tr w:rsidR="00847E07" w:rsidRPr="00A2578B" w:rsidTr="009C0AB9">
        <w:trPr>
          <w:trHeight w:val="37"/>
          <w:jc w:val="center"/>
        </w:trPr>
        <w:tc>
          <w:tcPr>
            <w:tcW w:w="0" w:type="auto"/>
            <w:vAlign w:val="center"/>
          </w:tcPr>
          <w:p w:rsidR="00847E07" w:rsidRPr="006F674D" w:rsidRDefault="00847E07" w:rsidP="006F674D">
            <w:pPr>
              <w:widowControl w:val="0"/>
              <w:shd w:val="clear" w:color="auto" w:fill="FFFFFF" w:themeFill="background1"/>
              <w:spacing w:before="120" w:after="120" w:line="320" w:lineRule="exact"/>
              <w:ind w:left="431" w:hanging="431"/>
              <w:jc w:val="center"/>
              <w:outlineLvl w:val="0"/>
              <w:rPr>
                <w:rFonts w:cs="Tahoma"/>
                <w:b/>
                <w:bCs/>
                <w:iCs/>
                <w:color w:val="000000"/>
                <w:sz w:val="28"/>
                <w:szCs w:val="28"/>
              </w:rPr>
            </w:pPr>
            <w:r w:rsidRPr="00A2578B">
              <w:rPr>
                <w:rFonts w:cs="Tahoma"/>
                <w:b/>
                <w:bCs/>
                <w:iCs/>
                <w:color w:val="000000"/>
                <w:sz w:val="28"/>
                <w:szCs w:val="28"/>
              </w:rPr>
              <w:t xml:space="preserve">ГАРАНЦИОННИ И </w:t>
            </w:r>
            <w:r w:rsidR="006F674D">
              <w:rPr>
                <w:rFonts w:cs="Tahoma"/>
                <w:b/>
                <w:bCs/>
                <w:iCs/>
                <w:color w:val="000000"/>
                <w:sz w:val="28"/>
                <w:szCs w:val="28"/>
              </w:rPr>
              <w:t xml:space="preserve"> </w:t>
            </w:r>
            <w:r w:rsidRPr="00A2578B">
              <w:rPr>
                <w:rFonts w:cs="Tahoma"/>
                <w:b/>
                <w:bCs/>
                <w:iCs/>
                <w:color w:val="000000"/>
                <w:sz w:val="28"/>
                <w:szCs w:val="28"/>
              </w:rPr>
              <w:t>РЕКЛАМАЦИОННИ СРОКОВЕ</w:t>
            </w:r>
          </w:p>
        </w:tc>
      </w:tr>
      <w:tr w:rsidR="00847E07" w:rsidRPr="00A2578B" w:rsidTr="009C0AB9">
        <w:trPr>
          <w:trHeight w:val="37"/>
          <w:jc w:val="center"/>
        </w:trPr>
        <w:tc>
          <w:tcPr>
            <w:tcW w:w="0" w:type="auto"/>
          </w:tcPr>
          <w:p w:rsidR="00847E07" w:rsidRPr="00A2578B" w:rsidRDefault="00847E07" w:rsidP="006F674D">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 xml:space="preserve">Изпълнителят осигурява </w:t>
            </w:r>
            <w:r w:rsidR="006F674D">
              <w:rPr>
                <w:rFonts w:eastAsiaTheme="minorHAnsi" w:cs="Tahoma"/>
                <w:iCs/>
                <w:color w:val="000000"/>
                <w:szCs w:val="18"/>
                <w:lang w:eastAsia="en-US"/>
              </w:rPr>
              <w:t xml:space="preserve">за своя сметка </w:t>
            </w:r>
            <w:r w:rsidRPr="00A2578B">
              <w:rPr>
                <w:rFonts w:eastAsiaTheme="minorHAnsi" w:cs="Tahoma"/>
                <w:iCs/>
                <w:color w:val="000000"/>
                <w:szCs w:val="18"/>
                <w:lang w:eastAsia="en-US"/>
              </w:rPr>
              <w:t xml:space="preserve">поддръжка на </w:t>
            </w:r>
            <w:r w:rsidRPr="00A2578B">
              <w:rPr>
                <w:rFonts w:eastAsiaTheme="minorHAnsi" w:cs="Tahoma"/>
                <w:iCs/>
                <w:szCs w:val="18"/>
                <w:lang w:eastAsia="en-US"/>
              </w:rPr>
              <w:t>Системата за осветление на град Габрово</w:t>
            </w:r>
            <w:r w:rsidRPr="00A2578B">
              <w:rPr>
                <w:rFonts w:eastAsiaTheme="minorHAnsi" w:cs="Tahoma"/>
                <w:iCs/>
                <w:color w:val="000000"/>
                <w:szCs w:val="18"/>
                <w:lang w:eastAsia="en-US"/>
              </w:rPr>
              <w:t xml:space="preserve">, включително </w:t>
            </w:r>
            <w:r w:rsidR="006F674D">
              <w:rPr>
                <w:rFonts w:eastAsiaTheme="minorHAnsi" w:cs="Tahoma"/>
                <w:iCs/>
                <w:color w:val="000000"/>
                <w:szCs w:val="18"/>
                <w:lang w:eastAsia="en-US"/>
              </w:rPr>
              <w:t xml:space="preserve">носи гаранционна и </w:t>
            </w:r>
            <w:proofErr w:type="spellStart"/>
            <w:r w:rsidR="006F674D">
              <w:rPr>
                <w:rFonts w:eastAsiaTheme="minorHAnsi" w:cs="Tahoma"/>
                <w:iCs/>
                <w:color w:val="000000"/>
                <w:szCs w:val="18"/>
                <w:lang w:eastAsia="en-US"/>
              </w:rPr>
              <w:t>рекламационна</w:t>
            </w:r>
            <w:proofErr w:type="spellEnd"/>
            <w:r w:rsidR="006F674D">
              <w:rPr>
                <w:rFonts w:eastAsiaTheme="minorHAnsi" w:cs="Tahoma"/>
                <w:iCs/>
                <w:color w:val="000000"/>
                <w:szCs w:val="18"/>
                <w:lang w:eastAsia="en-US"/>
              </w:rPr>
              <w:t xml:space="preserve"> отговорност за</w:t>
            </w:r>
            <w:r w:rsidRPr="00A2578B">
              <w:rPr>
                <w:rFonts w:eastAsiaTheme="minorHAnsi" w:cs="Tahoma"/>
                <w:iCs/>
                <w:color w:val="000000"/>
                <w:szCs w:val="18"/>
                <w:lang w:eastAsia="en-US"/>
              </w:rPr>
              <w:t xml:space="preserve"> съоръженията и инсталациите, монтирани в резултат на договора, за целия срок на действие на Договора.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 xml:space="preserve">В случай на предсрочно прекратяване на договора, Изпълнителят отстранява за своя сметка всеки дефект на която и да е от осъществените от него </w:t>
            </w:r>
            <w:r w:rsidR="001F7896">
              <w:rPr>
                <w:rFonts w:eastAsiaTheme="minorHAnsi" w:cs="Tahoma"/>
                <w:iCs/>
                <w:color w:val="000000"/>
                <w:szCs w:val="18"/>
                <w:lang w:eastAsia="en-US"/>
              </w:rPr>
              <w:t>услуга</w:t>
            </w:r>
            <w:r w:rsidRPr="00A2578B">
              <w:rPr>
                <w:rFonts w:eastAsiaTheme="minorHAnsi" w:cs="Tahoma"/>
                <w:iCs/>
                <w:color w:val="000000"/>
                <w:szCs w:val="18"/>
                <w:lang w:eastAsia="en-US"/>
              </w:rPr>
              <w:t xml:space="preserve"> и други строително</w:t>
            </w:r>
            <w:ins w:id="15" w:author="Vesselina Petrova" w:date="2018-02-12T12:42:00Z">
              <w:r w:rsidR="00C34EEF" w:rsidRPr="00A2578B">
                <w:rPr>
                  <w:rFonts w:eastAsiaTheme="minorHAnsi" w:cs="Tahoma"/>
                  <w:iCs/>
                  <w:color w:val="000000"/>
                  <w:szCs w:val="18"/>
                  <w:lang w:eastAsia="en-US"/>
                </w:rPr>
                <w:t>-</w:t>
              </w:r>
            </w:ins>
            <w:del w:id="16" w:author="Vesselina Petrova" w:date="2018-02-12T12:42:00Z">
              <w:r w:rsidRPr="00A2578B" w:rsidDel="00C34EEF">
                <w:rPr>
                  <w:rFonts w:eastAsiaTheme="minorHAnsi" w:cs="Tahoma"/>
                  <w:iCs/>
                  <w:color w:val="000000"/>
                  <w:szCs w:val="18"/>
                  <w:lang w:eastAsia="en-US"/>
                </w:rPr>
                <w:delText xml:space="preserve"> </w:delText>
              </w:r>
            </w:del>
            <w:r w:rsidRPr="00A2578B">
              <w:rPr>
                <w:rFonts w:eastAsiaTheme="minorHAnsi" w:cs="Tahoma"/>
                <w:iCs/>
                <w:color w:val="000000"/>
                <w:szCs w:val="18"/>
                <w:lang w:eastAsia="en-US"/>
              </w:rPr>
              <w:t>монтаж</w:t>
            </w:r>
            <w:ins w:id="17" w:author="Vesselina Petrova" w:date="2018-02-12T12:42:00Z">
              <w:r w:rsidR="00C34EEF" w:rsidRPr="00A2578B">
                <w:rPr>
                  <w:rFonts w:eastAsiaTheme="minorHAnsi" w:cs="Tahoma"/>
                  <w:iCs/>
                  <w:color w:val="000000"/>
                  <w:szCs w:val="18"/>
                  <w:lang w:eastAsia="en-US"/>
                </w:rPr>
                <w:t>н</w:t>
              </w:r>
            </w:ins>
            <w:r w:rsidRPr="00A2578B">
              <w:rPr>
                <w:rFonts w:eastAsiaTheme="minorHAnsi" w:cs="Tahoma"/>
                <w:iCs/>
                <w:color w:val="000000"/>
                <w:szCs w:val="18"/>
                <w:lang w:eastAsia="en-US"/>
              </w:rPr>
              <w:t>и дейности до посочения в настоящата точка гаранционен срок. Възложителят уведомява писмено изпълнителя за констатирането на дефекта и срока за отстраняването му на телефоните и адресите за контакт.</w:t>
            </w:r>
          </w:p>
          <w:p w:rsidR="00847E07" w:rsidRPr="00A2578B" w:rsidRDefault="00847E07" w:rsidP="009C0AB9">
            <w:pPr>
              <w:widowControl w:val="0"/>
              <w:shd w:val="clear" w:color="auto" w:fill="FFFFFF" w:themeFill="background1"/>
              <w:spacing w:before="120" w:after="120" w:line="240" w:lineRule="auto"/>
              <w:ind w:left="738"/>
              <w:jc w:val="both"/>
              <w:rPr>
                <w:rFonts w:eastAsiaTheme="minorHAnsi" w:cs="Tahoma"/>
                <w:iCs/>
                <w:color w:val="000000"/>
                <w:szCs w:val="18"/>
                <w:lang w:eastAsia="en-US"/>
              </w:rPr>
            </w:pPr>
            <w:r w:rsidRPr="00A2578B">
              <w:rPr>
                <w:rFonts w:eastAsiaTheme="minorHAnsi" w:cs="Tahoma"/>
                <w:iCs/>
                <w:color w:val="000000"/>
                <w:szCs w:val="18"/>
                <w:lang w:eastAsia="en-US"/>
              </w:rPr>
              <w:t>Гаранционните срокове по настоящата точка започват да текат от деня на подписване на протокола по т.</w:t>
            </w:r>
            <w:r w:rsidR="00C34EEF" w:rsidRPr="00A2578B">
              <w:rPr>
                <w:rFonts w:eastAsiaTheme="minorHAnsi" w:cs="Tahoma"/>
                <w:iCs/>
                <w:color w:val="000000"/>
                <w:szCs w:val="18"/>
                <w:lang w:eastAsia="en-US"/>
              </w:rPr>
              <w:t xml:space="preserve"> </w:t>
            </w:r>
            <w:r w:rsidR="006F674D">
              <w:rPr>
                <w:rFonts w:eastAsiaTheme="minorHAnsi" w:cs="Tahoma"/>
                <w:iCs/>
                <w:color w:val="000000"/>
                <w:szCs w:val="18"/>
                <w:lang w:eastAsia="en-US"/>
              </w:rPr>
              <w:t>23</w:t>
            </w:r>
            <w:r w:rsidRPr="00A2578B">
              <w:rPr>
                <w:rFonts w:eastAsiaTheme="minorHAnsi" w:cs="Tahoma"/>
                <w:iCs/>
                <w:color w:val="000000"/>
                <w:szCs w:val="18"/>
                <w:lang w:eastAsia="en-US"/>
              </w:rPr>
              <w:t>.</w:t>
            </w:r>
          </w:p>
          <w:p w:rsidR="00847E07" w:rsidRPr="00A2578B" w:rsidRDefault="00847E07" w:rsidP="009C0AB9">
            <w:pPr>
              <w:widowControl w:val="0"/>
              <w:shd w:val="clear" w:color="auto" w:fill="FFFFFF" w:themeFill="background1"/>
              <w:spacing w:before="120" w:after="120" w:line="240" w:lineRule="auto"/>
              <w:ind w:left="738"/>
              <w:jc w:val="both"/>
              <w:rPr>
                <w:rFonts w:eastAsiaTheme="minorHAnsi" w:cs="Tahoma"/>
                <w:iCs/>
                <w:color w:val="000000"/>
                <w:szCs w:val="18"/>
                <w:lang w:eastAsia="en-US"/>
              </w:rPr>
            </w:pPr>
            <w:r w:rsidRPr="00A2578B">
              <w:rPr>
                <w:rFonts w:eastAsiaTheme="minorHAnsi" w:cs="Tahoma"/>
                <w:iCs/>
                <w:color w:val="000000"/>
                <w:szCs w:val="18"/>
                <w:lang w:eastAsia="en-US"/>
              </w:rPr>
              <w:t>В случай че Изпълнителят не предприеме действия за отстраняване на дефектите и недостатъците, констатирани при условията на настоящата точка и/или не ги отстрани в съгласуван с Възложителя срок, Възложителят може да възложи отстраняването им на други лица, като направените разходи, доказани със съответните документи, са за сметка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021" w:hanging="752"/>
              <w:jc w:val="both"/>
              <w:rPr>
                <w:rFonts w:eastAsiaTheme="minorHAnsi" w:cs="Tahoma"/>
                <w:iCs/>
                <w:szCs w:val="18"/>
                <w:lang w:eastAsia="en-US"/>
              </w:rPr>
            </w:pPr>
            <w:r w:rsidRPr="00A2578B">
              <w:rPr>
                <w:rFonts w:eastAsiaTheme="minorHAnsi" w:cs="Tahoma"/>
                <w:iCs/>
                <w:szCs w:val="18"/>
                <w:lang w:eastAsia="en-US"/>
              </w:rPr>
              <w:t xml:space="preserve">За дейностите по т. 2.1 гаранционните срокове са както следва: </w:t>
            </w:r>
            <w:r w:rsidRPr="00A2578B">
              <w:rPr>
                <w:rFonts w:eastAsiaTheme="minorHAnsi" w:cs="Tahoma"/>
                <w:iCs/>
                <w:color w:val="000000"/>
                <w:szCs w:val="18"/>
                <w:lang w:eastAsia="en-US"/>
              </w:rPr>
              <w:t>[•]</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120" w:hanging="851"/>
              <w:jc w:val="both"/>
              <w:rPr>
                <w:rFonts w:eastAsiaTheme="minorHAnsi" w:cs="Tahoma"/>
                <w:iCs/>
                <w:szCs w:val="18"/>
                <w:lang w:eastAsia="en-US"/>
              </w:rPr>
            </w:pPr>
            <w:r w:rsidRPr="00A2578B">
              <w:rPr>
                <w:rFonts w:eastAsiaTheme="minorHAnsi" w:cs="Tahoma"/>
                <w:iCs/>
                <w:color w:val="000000"/>
                <w:szCs w:val="18"/>
                <w:lang w:eastAsia="en-US"/>
              </w:rPr>
              <w:t xml:space="preserve">Гаранционните срокове за изпълнените на други СМР по видове са съгласно изискванията на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tc>
      </w:tr>
      <w:tr w:rsidR="00847E07" w:rsidRPr="00A2578B" w:rsidTr="009C0AB9">
        <w:trPr>
          <w:trHeight w:val="37"/>
          <w:jc w:val="center"/>
        </w:trPr>
        <w:tc>
          <w:tcPr>
            <w:tcW w:w="0" w:type="auto"/>
          </w:tcPr>
          <w:p w:rsidR="00847E07" w:rsidRPr="00AC13C7" w:rsidRDefault="00847E07" w:rsidP="00B2544B">
            <w:pPr>
              <w:widowControl w:val="0"/>
              <w:numPr>
                <w:ilvl w:val="1"/>
                <w:numId w:val="32"/>
              </w:numPr>
              <w:shd w:val="clear" w:color="auto" w:fill="FFFFFF" w:themeFill="background1"/>
              <w:spacing w:before="120" w:after="120" w:line="240" w:lineRule="auto"/>
              <w:ind w:left="1021" w:hanging="708"/>
              <w:jc w:val="both"/>
              <w:rPr>
                <w:rFonts w:eastAsiaTheme="minorHAnsi" w:cs="Tahoma"/>
                <w:iCs/>
                <w:szCs w:val="18"/>
                <w:lang w:eastAsia="en-US"/>
              </w:rPr>
            </w:pPr>
            <w:r w:rsidRPr="00A2578B">
              <w:rPr>
                <w:rFonts w:eastAsiaTheme="minorHAnsi" w:cs="Tahoma"/>
                <w:iCs/>
                <w:color w:val="000000"/>
                <w:szCs w:val="18"/>
                <w:lang w:eastAsia="en-US"/>
              </w:rPr>
              <w:t>Гаранционните срокове за вложени материали – не следва да бъдат по-малки от гаранцията, дадена от производителя.</w:t>
            </w:r>
          </w:p>
          <w:p w:rsidR="00AC13C7" w:rsidRPr="00A2578B" w:rsidRDefault="00AC13C7" w:rsidP="00AC13C7">
            <w:pPr>
              <w:widowControl w:val="0"/>
              <w:shd w:val="clear" w:color="auto" w:fill="FFFFFF" w:themeFill="background1"/>
              <w:spacing w:before="120" w:after="120" w:line="240" w:lineRule="auto"/>
              <w:ind w:left="1021"/>
              <w:jc w:val="both"/>
              <w:rPr>
                <w:rFonts w:eastAsiaTheme="minorHAnsi" w:cs="Tahoma"/>
                <w:iCs/>
                <w:szCs w:val="18"/>
                <w:lang w:eastAsia="en-US"/>
              </w:rPr>
            </w:pPr>
          </w:p>
        </w:tc>
      </w:tr>
      <w:tr w:rsidR="006F674D" w:rsidRPr="00A2578B" w:rsidTr="009C0AB9">
        <w:trPr>
          <w:trHeight w:val="37"/>
          <w:jc w:val="center"/>
        </w:trPr>
        <w:tc>
          <w:tcPr>
            <w:tcW w:w="0" w:type="auto"/>
          </w:tcPr>
          <w:p w:rsidR="006F674D" w:rsidRPr="00A2578B" w:rsidRDefault="006F674D" w:rsidP="006F674D">
            <w:pPr>
              <w:widowControl w:val="0"/>
              <w:shd w:val="clear" w:color="auto" w:fill="FFFFFF" w:themeFill="background1"/>
              <w:spacing w:before="120" w:after="120" w:line="240" w:lineRule="auto"/>
              <w:ind w:left="1021"/>
              <w:jc w:val="both"/>
              <w:rPr>
                <w:rFonts w:eastAsiaTheme="minorHAnsi" w:cs="Tahoma"/>
                <w:iCs/>
                <w:color w:val="000000"/>
                <w:szCs w:val="18"/>
                <w:lang w:eastAsia="en-US"/>
              </w:rPr>
            </w:pPr>
            <w:r w:rsidRPr="00A2578B">
              <w:rPr>
                <w:rFonts w:cs="Tahoma"/>
                <w:b/>
                <w:bCs/>
                <w:iCs/>
                <w:color w:val="000000"/>
                <w:sz w:val="28"/>
                <w:szCs w:val="28"/>
              </w:rPr>
              <w:t>СРОКОВЕ</w:t>
            </w:r>
            <w:r>
              <w:rPr>
                <w:rFonts w:cs="Tahoma"/>
                <w:b/>
                <w:bCs/>
                <w:iCs/>
                <w:color w:val="000000"/>
                <w:sz w:val="28"/>
                <w:szCs w:val="28"/>
              </w:rPr>
              <w:t xml:space="preserve"> ЗА ОТСТРАНЯВАНЕ НА ДЕФЕКТИ И АВАРИИ</w:t>
            </w:r>
          </w:p>
        </w:tc>
      </w:tr>
      <w:tr w:rsidR="00847E07" w:rsidRPr="00A2578B" w:rsidTr="009C0AB9">
        <w:trPr>
          <w:trHeight w:val="516"/>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bookmarkStart w:id="18" w:name="_Ref437691599"/>
            <w:r w:rsidRPr="00A2578B">
              <w:rPr>
                <w:rFonts w:eastAsiaTheme="minorHAnsi" w:cs="Tahoma"/>
                <w:iCs/>
                <w:szCs w:val="18"/>
                <w:lang w:eastAsia="en-US"/>
              </w:rPr>
              <w:lastRenderedPageBreak/>
              <w:t xml:space="preserve">В случай че Възложителят установи неизправност на Системата за осветление на град Габрово, той следва да изпрати рекламацията си до Изпълнителя в писмен вид, заедно с покана за оглед и </w:t>
            </w:r>
            <w:r w:rsidRPr="00A2578B">
              <w:rPr>
                <w:rFonts w:eastAsiaTheme="minorHAnsi" w:cs="Tahoma"/>
                <w:iCs/>
                <w:color w:val="000000"/>
                <w:szCs w:val="18"/>
                <w:lang w:eastAsia="en-US"/>
              </w:rPr>
              <w:t>присъствие</w:t>
            </w:r>
            <w:r w:rsidRPr="00A2578B">
              <w:rPr>
                <w:rFonts w:eastAsiaTheme="minorHAnsi" w:cs="Tahoma"/>
                <w:iCs/>
                <w:szCs w:val="18"/>
                <w:lang w:eastAsia="en-US"/>
              </w:rPr>
              <w:t xml:space="preserve"> на негов представител в един от следващите 2 дни от получаването на поканата. В спешни случай, огледът се извършва най-късно до 13:00 ч. на следващия ден от получаването на съобщението от Изпълнителя. </w:t>
            </w:r>
            <w:bookmarkEnd w:id="18"/>
            <w:r w:rsidR="006F674D">
              <w:rPr>
                <w:rFonts w:eastAsiaTheme="minorHAnsi" w:cs="Tahoma"/>
                <w:iCs/>
                <w:szCs w:val="18"/>
                <w:lang w:eastAsia="en-US"/>
              </w:rPr>
              <w:t xml:space="preserve">                                             </w:t>
            </w:r>
            <w:r w:rsidRPr="00A2578B">
              <w:rPr>
                <w:rFonts w:eastAsiaTheme="minorHAnsi" w:cs="Tahoma"/>
                <w:iCs/>
                <w:szCs w:val="18"/>
                <w:lang w:eastAsia="en-US"/>
              </w:rPr>
              <w:t>След огледа задължително се съставя констативен протокол, подписан от Страните. В случай на неявяване на представител на Изпълнителя протоколът се подписва без него, като към протокола се прилага писмената покана, рапорт от факса за изпращане на съобщението или потвърждение за получено електронно съобщение.</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В случай на неизправности, при които няма прекъсване на осветлението, Изпълнителят следва да започне работа по отстраняването до 3 (три) дни от установяване на неизправността и да продължи работата без прекъсване до отстраняването му.</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При наличие на неизправност в кабелната мрежа, Изпълнителят следва временно, до окончателното полагане на кабелите в земята, и ако климатичните условия позволяват това, да използва въздушен кабел, с което да осигури функционирането на системата. Изпълнителят съгласува с Възложителя сроковете и условията за полагане на кабелите в земята.</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120" w:hanging="760"/>
              <w:jc w:val="both"/>
              <w:rPr>
                <w:rFonts w:eastAsiaTheme="minorHAnsi" w:cs="Tahoma"/>
                <w:iCs/>
                <w:color w:val="000000"/>
                <w:szCs w:val="18"/>
                <w:lang w:eastAsia="en-US"/>
              </w:rPr>
            </w:pPr>
            <w:r w:rsidRPr="00A2578B">
              <w:rPr>
                <w:rFonts w:eastAsiaTheme="minorHAnsi" w:cs="Tahoma"/>
                <w:iCs/>
                <w:color w:val="000000"/>
                <w:szCs w:val="18"/>
                <w:lang w:eastAsia="en-US"/>
              </w:rPr>
              <w:t>Разходите за отстраняване на неизправностите и авариите са за сметка на Изпълнителя.</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120" w:hanging="760"/>
              <w:jc w:val="both"/>
              <w:rPr>
                <w:rFonts w:eastAsiaTheme="minorHAnsi" w:cs="Tahoma"/>
                <w:iCs/>
                <w:color w:val="000000"/>
                <w:szCs w:val="18"/>
                <w:lang w:eastAsia="en-US"/>
              </w:rPr>
            </w:pPr>
            <w:r w:rsidRPr="00A2578B">
              <w:rPr>
                <w:rFonts w:eastAsiaTheme="minorHAnsi" w:cs="Tahoma"/>
                <w:iCs/>
                <w:color w:val="000000"/>
                <w:szCs w:val="18"/>
                <w:lang w:eastAsia="en-US"/>
              </w:rPr>
              <w:t>Материалите</w:t>
            </w:r>
            <w:r w:rsidR="001A5435" w:rsidRPr="00A2578B">
              <w:rPr>
                <w:rFonts w:eastAsiaTheme="minorHAnsi" w:cs="Tahoma"/>
                <w:iCs/>
                <w:color w:val="000000"/>
                <w:szCs w:val="18"/>
                <w:lang w:eastAsia="en-US"/>
              </w:rPr>
              <w:t>,</w:t>
            </w:r>
            <w:r w:rsidRPr="00A2578B">
              <w:rPr>
                <w:rFonts w:eastAsiaTheme="minorHAnsi" w:cs="Tahoma"/>
                <w:iCs/>
                <w:color w:val="000000"/>
                <w:szCs w:val="18"/>
                <w:lang w:eastAsia="en-US"/>
              </w:rPr>
              <w:t xml:space="preserve"> използвани за отстраняването на неизправностите и авариите трябва да имат качество не по-ниско от приложимия за съответния материал или оборудване европейски или български стандарт.</w:t>
            </w:r>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120" w:hanging="760"/>
              <w:jc w:val="both"/>
              <w:rPr>
                <w:rFonts w:eastAsiaTheme="minorHAnsi" w:cs="Tahoma"/>
                <w:iCs/>
                <w:color w:val="000000"/>
                <w:szCs w:val="18"/>
                <w:lang w:eastAsia="en-US"/>
              </w:rPr>
            </w:pPr>
            <w:r w:rsidRPr="00A2578B">
              <w:rPr>
                <w:rFonts w:eastAsiaTheme="minorHAnsi" w:cs="Tahoma"/>
                <w:iCs/>
                <w:color w:val="000000"/>
                <w:szCs w:val="18"/>
                <w:lang w:eastAsia="en-US"/>
              </w:rPr>
              <w:t>Авари</w:t>
            </w:r>
            <w:r w:rsidR="007D2A01" w:rsidRPr="00A2578B">
              <w:rPr>
                <w:rFonts w:eastAsiaTheme="minorHAnsi" w:cs="Tahoma"/>
                <w:iCs/>
                <w:color w:val="000000"/>
                <w:szCs w:val="18"/>
                <w:lang w:eastAsia="en-US"/>
              </w:rPr>
              <w:t>и</w:t>
            </w:r>
            <w:r w:rsidRPr="00A2578B">
              <w:rPr>
                <w:rFonts w:eastAsiaTheme="minorHAnsi" w:cs="Tahoma"/>
                <w:iCs/>
                <w:color w:val="000000"/>
                <w:szCs w:val="18"/>
                <w:lang w:eastAsia="en-US"/>
              </w:rPr>
              <w:t xml:space="preserve">те по осветители, които към момента на сключване на </w:t>
            </w:r>
            <w:r w:rsidR="007D2A01" w:rsidRPr="00A2578B">
              <w:rPr>
                <w:rFonts w:eastAsiaTheme="minorHAnsi" w:cs="Tahoma"/>
                <w:iCs/>
                <w:color w:val="000000"/>
                <w:szCs w:val="18"/>
                <w:lang w:eastAsia="en-US"/>
              </w:rPr>
              <w:t>Д</w:t>
            </w:r>
            <w:r w:rsidRPr="00A2578B">
              <w:rPr>
                <w:rFonts w:eastAsiaTheme="minorHAnsi" w:cs="Tahoma"/>
                <w:iCs/>
                <w:color w:val="000000"/>
                <w:szCs w:val="18"/>
                <w:lang w:eastAsia="en-US"/>
              </w:rPr>
              <w:t>ого</w:t>
            </w:r>
            <w:r w:rsidR="007D2A01" w:rsidRPr="00A2578B">
              <w:rPr>
                <w:rFonts w:eastAsiaTheme="minorHAnsi" w:cs="Tahoma"/>
                <w:iCs/>
                <w:color w:val="000000"/>
                <w:szCs w:val="18"/>
                <w:lang w:eastAsia="en-US"/>
              </w:rPr>
              <w:t>во</w:t>
            </w:r>
            <w:r w:rsidRPr="00A2578B">
              <w:rPr>
                <w:rFonts w:eastAsiaTheme="minorHAnsi" w:cs="Tahoma"/>
                <w:iCs/>
                <w:color w:val="000000"/>
                <w:szCs w:val="18"/>
                <w:lang w:eastAsia="en-US"/>
              </w:rPr>
              <w:t>ра са в гаранционен срок и се обслужват в рамките на гаранционния им срок</w:t>
            </w:r>
            <w:r w:rsidR="001A5435" w:rsidRPr="00A2578B">
              <w:rPr>
                <w:rFonts w:eastAsiaTheme="minorHAnsi" w:cs="Tahoma"/>
                <w:iCs/>
                <w:color w:val="000000"/>
                <w:szCs w:val="18"/>
                <w:lang w:eastAsia="en-US"/>
              </w:rPr>
              <w:t>,</w:t>
            </w:r>
            <w:r w:rsidRPr="00A2578B">
              <w:rPr>
                <w:rFonts w:eastAsiaTheme="minorHAnsi" w:cs="Tahoma"/>
                <w:iCs/>
                <w:color w:val="000000"/>
                <w:szCs w:val="18"/>
                <w:lang w:eastAsia="en-US"/>
              </w:rPr>
              <w:t xml:space="preserve"> се отстраняват от носителя на гаранционните задължения.</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eastAsiaTheme="minorHAnsi" w:cs="Tahoma"/>
                <w:iCs/>
                <w:color w:val="000000"/>
                <w:szCs w:val="18"/>
                <w:lang w:eastAsia="en-US"/>
              </w:rPr>
              <w:t xml:space="preserve">В случай на неизправност или авария на който и да елемент от системата за системата </w:t>
            </w:r>
            <w:r w:rsidRPr="00A2578B">
              <w:rPr>
                <w:rFonts w:cs="Tahoma"/>
                <w:iCs/>
                <w:szCs w:val="18"/>
              </w:rPr>
              <w:t>осветление на град Габрово</w:t>
            </w:r>
            <w:r w:rsidRPr="00A2578B">
              <w:rPr>
                <w:rFonts w:eastAsiaTheme="minorHAnsi" w:cs="Tahoma"/>
                <w:iCs/>
                <w:color w:val="000000"/>
                <w:szCs w:val="18"/>
                <w:lang w:eastAsia="en-US"/>
              </w:rPr>
              <w:t xml:space="preserve">, която би могла да доведе до опасност за живота и здравето на хората, работите по отстраняването на неизправността следва да започнат незабавно след като Изпълнителят самостоятелно или по сигнал на Възложителя или трето лице е научил за такъв проблем и да продължат без прекъсване до отстраняването му. </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rFonts w:cs="Tahoma"/>
                <w:bCs/>
                <w:iCs/>
                <w:color w:val="000000"/>
                <w:sz w:val="28"/>
                <w:szCs w:val="28"/>
              </w:rPr>
            </w:pPr>
            <w:r w:rsidRPr="00A2578B">
              <w:rPr>
                <w:rFonts w:cs="Tahoma"/>
                <w:b/>
                <w:bCs/>
                <w:iCs/>
                <w:color w:val="000000"/>
                <w:sz w:val="28"/>
                <w:szCs w:val="28"/>
              </w:rPr>
              <w:t>ПРАВО НА СОБСТВЕНОСТ И ИНТЕЛЕКТУАЛНАТА СОБСТВЕНОСТ</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spacing w:val="0"/>
                <w:szCs w:val="18"/>
                <w:lang w:eastAsia="en-US"/>
              </w:rPr>
            </w:pPr>
            <w:bookmarkStart w:id="19" w:name="_Ref500412003"/>
            <w:r w:rsidRPr="00A2578B">
              <w:rPr>
                <w:rFonts w:cs="Tahoma"/>
                <w:bCs/>
                <w:iCs/>
                <w:spacing w:val="0"/>
                <w:szCs w:val="18"/>
                <w:lang w:eastAsia="en-US"/>
              </w:rPr>
              <w:t>Изпълнителят се съгласява, че Възложителят като поръчващ има правото да използва всички обекти на интелектуална собственост (например проектната документация, включително инструкциите, наръчници за ползване и поддръжка, чертежи и данни за инсталации, разрешения, софтуерни кодове, и др.), в това число права на интелектуалната собственост върху проектните документи, изготвени от Изпълнителя или изготвени за него от подизпълнители или доставчици или други права на интелектуална собственост върху патенти, полезни модели, промишлени дизайни, марки и други означения, ноу-хау, конфиденциална информация или други обекти на интелектуалната собственост, използвани или предназначени за целите на проектирането, строителството, инсталирането, експлоатация, поддръжката и мониторинга на Системата за осветление на град Габрово, без допълнително разрешение от Изпълнителя и без заплащане на допълнително възнагражде</w:t>
            </w:r>
            <w:r w:rsidR="001F7896">
              <w:rPr>
                <w:rFonts w:cs="Tahoma"/>
                <w:bCs/>
                <w:iCs/>
                <w:spacing w:val="0"/>
                <w:szCs w:val="18"/>
                <w:lang w:eastAsia="en-US"/>
              </w:rPr>
              <w:t>ние, както за нуждите за които</w:t>
            </w:r>
            <w:r w:rsidRPr="00A2578B">
              <w:rPr>
                <w:rFonts w:cs="Tahoma"/>
                <w:bCs/>
                <w:iCs/>
                <w:spacing w:val="0"/>
                <w:szCs w:val="18"/>
                <w:lang w:eastAsia="en-US"/>
              </w:rPr>
              <w:t xml:space="preserve"> то е поръчано, така и по всеки друг начин, както и да внася промени в тях.</w:t>
            </w:r>
            <w:bookmarkEnd w:id="19"/>
          </w:p>
        </w:tc>
      </w:tr>
      <w:tr w:rsidR="00847E07" w:rsidRPr="00A2578B" w:rsidTr="009C0AB9">
        <w:trPr>
          <w:trHeight w:val="37"/>
          <w:jc w:val="center"/>
        </w:trPr>
        <w:tc>
          <w:tcPr>
            <w:tcW w:w="0" w:type="auto"/>
          </w:tcPr>
          <w:p w:rsidR="00847E07" w:rsidRPr="00A2578B" w:rsidRDefault="00847E07" w:rsidP="00B2544B">
            <w:pPr>
              <w:widowControl w:val="0"/>
              <w:numPr>
                <w:ilvl w:val="1"/>
                <w:numId w:val="32"/>
              </w:numPr>
              <w:shd w:val="clear" w:color="auto" w:fill="FFFFFF" w:themeFill="background1"/>
              <w:spacing w:before="120" w:after="120" w:line="240" w:lineRule="auto"/>
              <w:ind w:left="1120" w:hanging="760"/>
              <w:jc w:val="both"/>
              <w:rPr>
                <w:rFonts w:cs="Tahoma"/>
                <w:bCs/>
                <w:iCs/>
                <w:spacing w:val="0"/>
                <w:szCs w:val="18"/>
                <w:lang w:eastAsia="en-US"/>
              </w:rPr>
            </w:pPr>
            <w:r w:rsidRPr="00A2578B">
              <w:rPr>
                <w:rFonts w:cs="Tahoma"/>
                <w:bCs/>
                <w:iCs/>
                <w:spacing w:val="0"/>
                <w:szCs w:val="18"/>
                <w:lang w:eastAsia="en-US"/>
              </w:rPr>
              <w:t>След изтичане на срока на настоящия договор, или в случай на неговото предсрочно прекратяване, Възложителят запазва правата по горната т. 40.</w:t>
            </w:r>
          </w:p>
        </w:tc>
      </w:tr>
      <w:tr w:rsidR="00847E07" w:rsidRPr="00A2578B" w:rsidTr="009C0AB9">
        <w:trPr>
          <w:trHeight w:val="37"/>
          <w:jc w:val="center"/>
        </w:trPr>
        <w:tc>
          <w:tcPr>
            <w:tcW w:w="0" w:type="auto"/>
          </w:tcPr>
          <w:p w:rsidR="00847E07" w:rsidRPr="00A2578B" w:rsidRDefault="00847E07" w:rsidP="00F72D21">
            <w:pPr>
              <w:widowControl w:val="0"/>
              <w:numPr>
                <w:ilvl w:val="1"/>
                <w:numId w:val="32"/>
              </w:numPr>
              <w:shd w:val="clear" w:color="auto" w:fill="FFFFFF" w:themeFill="background1"/>
              <w:spacing w:before="120" w:after="120" w:line="240" w:lineRule="auto"/>
              <w:ind w:left="1120" w:hanging="760"/>
              <w:jc w:val="both"/>
              <w:rPr>
                <w:rFonts w:cs="Tahoma"/>
                <w:bCs/>
                <w:iCs/>
                <w:spacing w:val="0"/>
                <w:szCs w:val="18"/>
                <w:lang w:eastAsia="en-US"/>
              </w:rPr>
            </w:pPr>
            <w:r w:rsidRPr="00A2578B">
              <w:rPr>
                <w:rFonts w:cs="Tahoma"/>
              </w:rPr>
              <w:t>ВЪЗЛОЖИТЕЛЯТ придобива собствеността върху материалните активи, обект на инвестицията, след изпълнение на задъл</w:t>
            </w:r>
            <w:r w:rsidR="00F72D21">
              <w:rPr>
                <w:rFonts w:cs="Tahoma"/>
              </w:rPr>
              <w:t>ж</w:t>
            </w:r>
            <w:r w:rsidRPr="00A2578B">
              <w:rPr>
                <w:rFonts w:cs="Tahoma"/>
              </w:rPr>
              <w:t>ени</w:t>
            </w:r>
            <w:r w:rsidR="00F72D21">
              <w:rPr>
                <w:rFonts w:cs="Tahoma"/>
              </w:rPr>
              <w:t>е</w:t>
            </w:r>
            <w:r w:rsidRPr="00A2578B">
              <w:rPr>
                <w:rFonts w:cs="Tahoma"/>
              </w:rPr>
              <w:t>то му по т.12.1 от настоящия договор, като активите се управляват за срока на Договора от Изпълнителя от негово име и за негова сметка</w:t>
            </w:r>
          </w:p>
        </w:tc>
      </w:tr>
      <w:tr w:rsidR="00847E07" w:rsidRPr="00A2578B" w:rsidTr="009C0AB9">
        <w:trPr>
          <w:trHeight w:val="37"/>
          <w:jc w:val="center"/>
        </w:trPr>
        <w:tc>
          <w:tcPr>
            <w:tcW w:w="0" w:type="auto"/>
          </w:tcPr>
          <w:p w:rsidR="006F674D" w:rsidRPr="00AC13C7" w:rsidRDefault="00847E07" w:rsidP="00AC13C7">
            <w:pPr>
              <w:widowControl w:val="0"/>
              <w:shd w:val="clear" w:color="auto" w:fill="FFFFFF" w:themeFill="background1"/>
              <w:spacing w:before="120" w:after="120" w:line="320" w:lineRule="exact"/>
              <w:ind w:left="431" w:hanging="431"/>
              <w:jc w:val="center"/>
              <w:outlineLvl w:val="0"/>
              <w:rPr>
                <w:rFonts w:cs="Tahoma"/>
                <w:b/>
                <w:bCs/>
                <w:iCs/>
                <w:color w:val="000000"/>
                <w:sz w:val="28"/>
                <w:szCs w:val="28"/>
              </w:rPr>
            </w:pPr>
            <w:r w:rsidRPr="00A2578B">
              <w:rPr>
                <w:rFonts w:cs="Tahoma"/>
                <w:b/>
                <w:bCs/>
                <w:iCs/>
                <w:color w:val="000000"/>
                <w:sz w:val="28"/>
                <w:szCs w:val="28"/>
              </w:rPr>
              <w:lastRenderedPageBreak/>
              <w:t>ПРЕКРАТЯВАНЕ</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Настоящият договор се прекратява с изпълнение на задълженията на страните по него.</w:t>
            </w:r>
          </w:p>
        </w:tc>
      </w:tr>
      <w:tr w:rsidR="001F7896" w:rsidRPr="005C7F5D" w:rsidTr="00D5037E">
        <w:trPr>
          <w:trHeight w:val="37"/>
          <w:jc w:val="center"/>
        </w:trPr>
        <w:tc>
          <w:tcPr>
            <w:tcW w:w="0" w:type="auto"/>
          </w:tcPr>
          <w:p w:rsidR="001F7896" w:rsidRPr="005C7F5D" w:rsidRDefault="001F7896" w:rsidP="001F7896">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5C7F5D">
              <w:rPr>
                <w:rFonts w:cs="Tahoma"/>
                <w:bCs/>
                <w:iCs/>
                <w:spacing w:val="0"/>
                <w:szCs w:val="18"/>
                <w:lang w:eastAsia="en-US"/>
              </w:rPr>
              <w:t>Договорът може да бъде предсрочно прекратен от Възложителя с предизвестие в следните случаи:</w:t>
            </w:r>
          </w:p>
        </w:tc>
      </w:tr>
      <w:tr w:rsidR="001F7896" w:rsidRPr="005C7F5D" w:rsidTr="00D5037E">
        <w:trPr>
          <w:trHeight w:val="37"/>
          <w:jc w:val="center"/>
        </w:trPr>
        <w:tc>
          <w:tcPr>
            <w:tcW w:w="0" w:type="auto"/>
          </w:tcPr>
          <w:p w:rsidR="001F7896" w:rsidRPr="005C7F5D" w:rsidRDefault="001F7896" w:rsidP="001F7896">
            <w:pPr>
              <w:widowControl w:val="0"/>
              <w:numPr>
                <w:ilvl w:val="1"/>
                <w:numId w:val="32"/>
              </w:numPr>
              <w:shd w:val="clear" w:color="auto" w:fill="FFFFFF" w:themeFill="background1"/>
              <w:spacing w:before="120" w:after="120" w:line="240" w:lineRule="auto"/>
              <w:ind w:left="1021" w:hanging="708"/>
              <w:jc w:val="both"/>
              <w:rPr>
                <w:rFonts w:cs="Tahoma"/>
                <w:bCs/>
                <w:spacing w:val="0"/>
                <w:szCs w:val="18"/>
                <w:lang w:eastAsia="en-US"/>
              </w:rPr>
            </w:pPr>
            <w:r w:rsidRPr="005C7F5D">
              <w:rPr>
                <w:rFonts w:cs="Tahoma"/>
                <w:bCs/>
                <w:spacing w:val="0"/>
                <w:szCs w:val="18"/>
                <w:lang w:eastAsia="en-US"/>
              </w:rPr>
              <w:t>В предвидените в ЗОП случаи</w:t>
            </w:r>
            <w:r w:rsidRPr="005C7F5D">
              <w:rPr>
                <w:rFonts w:cs="Tahoma"/>
                <w:iCs/>
                <w:szCs w:val="18"/>
              </w:rPr>
              <w:t xml:space="preserve">, </w:t>
            </w:r>
            <w:r w:rsidRPr="005C7F5D">
              <w:rPr>
                <w:rFonts w:cs="Tahoma"/>
                <w:bCs/>
                <w:iCs/>
                <w:spacing w:val="0"/>
                <w:szCs w:val="18"/>
                <w:lang w:eastAsia="en-US"/>
              </w:rPr>
              <w:t>с писмено предизвестие от 15 дена;</w:t>
            </w:r>
          </w:p>
        </w:tc>
      </w:tr>
      <w:tr w:rsidR="001F7896" w:rsidRPr="005C7F5D" w:rsidTr="00D5037E">
        <w:trPr>
          <w:trHeight w:val="37"/>
          <w:jc w:val="center"/>
        </w:trPr>
        <w:tc>
          <w:tcPr>
            <w:tcW w:w="0" w:type="auto"/>
          </w:tcPr>
          <w:p w:rsidR="001F7896" w:rsidRPr="005C7F5D" w:rsidRDefault="001F7896" w:rsidP="001F7896">
            <w:pPr>
              <w:widowControl w:val="0"/>
              <w:numPr>
                <w:ilvl w:val="1"/>
                <w:numId w:val="32"/>
              </w:numPr>
              <w:shd w:val="clear" w:color="auto" w:fill="FFFFFF" w:themeFill="background1"/>
              <w:spacing w:before="120" w:after="120" w:line="240" w:lineRule="auto"/>
              <w:ind w:left="1021" w:hanging="708"/>
              <w:jc w:val="both"/>
              <w:rPr>
                <w:rFonts w:cs="Tahoma"/>
                <w:bCs/>
                <w:spacing w:val="0"/>
                <w:szCs w:val="18"/>
                <w:lang w:eastAsia="en-US"/>
              </w:rPr>
            </w:pPr>
            <w:r w:rsidRPr="005C7F5D">
              <w:rPr>
                <w:rFonts w:cs="Tahoma"/>
                <w:bCs/>
                <w:iCs/>
                <w:spacing w:val="0"/>
                <w:szCs w:val="18"/>
                <w:lang w:eastAsia="en-US"/>
              </w:rPr>
              <w:t>Изпълнителят неоснователно забавя изпълнението на своите задължения;</w:t>
            </w:r>
          </w:p>
        </w:tc>
      </w:tr>
      <w:tr w:rsidR="001F7896" w:rsidRPr="005C7F5D" w:rsidTr="00D5037E">
        <w:trPr>
          <w:trHeight w:val="37"/>
          <w:jc w:val="center"/>
        </w:trPr>
        <w:tc>
          <w:tcPr>
            <w:tcW w:w="0" w:type="auto"/>
          </w:tcPr>
          <w:p w:rsidR="001F7896" w:rsidRPr="005C7F5D" w:rsidRDefault="001F7896" w:rsidP="001F7896">
            <w:pPr>
              <w:widowControl w:val="0"/>
              <w:numPr>
                <w:ilvl w:val="2"/>
                <w:numId w:val="32"/>
              </w:numPr>
              <w:shd w:val="clear" w:color="auto" w:fill="FFFFFF" w:themeFill="background1"/>
              <w:spacing w:before="120" w:after="120" w:line="240" w:lineRule="auto"/>
              <w:ind w:left="1872" w:hanging="850"/>
              <w:jc w:val="both"/>
              <w:rPr>
                <w:rFonts w:cs="Tahoma"/>
                <w:bCs/>
                <w:spacing w:val="0"/>
                <w:szCs w:val="18"/>
                <w:lang w:eastAsia="en-US"/>
              </w:rPr>
            </w:pPr>
            <w:bookmarkStart w:id="20" w:name="_Ref437685100"/>
            <w:r w:rsidRPr="005C7F5D">
              <w:rPr>
                <w:rFonts w:cs="Tahoma"/>
                <w:bCs/>
                <w:iCs/>
                <w:spacing w:val="0"/>
                <w:szCs w:val="18"/>
                <w:lang w:eastAsia="en-US"/>
              </w:rPr>
              <w:t>по</w:t>
            </w:r>
            <w:r>
              <w:rPr>
                <w:rFonts w:cs="Tahoma"/>
                <w:bCs/>
                <w:iCs/>
                <w:spacing w:val="0"/>
                <w:szCs w:val="18"/>
                <w:lang w:eastAsia="en-US"/>
              </w:rPr>
              <w:t xml:space="preserve"> въвеждане в експлоатация на дейностите по т.2.1</w:t>
            </w:r>
            <w:r w:rsidRPr="005C7F5D">
              <w:rPr>
                <w:rFonts w:cs="Tahoma"/>
                <w:bCs/>
                <w:iCs/>
                <w:spacing w:val="0"/>
                <w:szCs w:val="18"/>
                <w:lang w:eastAsia="en-US"/>
              </w:rPr>
              <w:t>, Възложителят дава подходящ срок за изпълнение на забавените задължения, не по-кратък от 45 дни</w:t>
            </w:r>
            <w:bookmarkEnd w:id="20"/>
            <w:r w:rsidRPr="005C7F5D">
              <w:rPr>
                <w:rFonts w:cs="Tahoma"/>
                <w:bCs/>
                <w:iCs/>
                <w:spacing w:val="0"/>
                <w:szCs w:val="18"/>
                <w:lang w:eastAsia="en-US"/>
              </w:rPr>
              <w:t>.</w:t>
            </w:r>
          </w:p>
        </w:tc>
      </w:tr>
      <w:tr w:rsidR="001F7896" w:rsidRPr="005C7F5D" w:rsidTr="00D5037E">
        <w:trPr>
          <w:trHeight w:val="37"/>
          <w:jc w:val="center"/>
        </w:trPr>
        <w:tc>
          <w:tcPr>
            <w:tcW w:w="0" w:type="auto"/>
          </w:tcPr>
          <w:p w:rsidR="001F7896" w:rsidRPr="00F24CB1" w:rsidRDefault="001F7896" w:rsidP="001F7896">
            <w:pPr>
              <w:widowControl w:val="0"/>
              <w:numPr>
                <w:ilvl w:val="2"/>
                <w:numId w:val="32"/>
              </w:numPr>
              <w:shd w:val="clear" w:color="auto" w:fill="FFFFFF" w:themeFill="background1"/>
              <w:spacing w:before="120" w:after="120" w:line="240" w:lineRule="auto"/>
              <w:ind w:left="1872" w:hanging="850"/>
              <w:jc w:val="both"/>
              <w:rPr>
                <w:rFonts w:cs="Tahoma"/>
                <w:bCs/>
                <w:iCs/>
                <w:spacing w:val="0"/>
                <w:szCs w:val="18"/>
                <w:lang w:eastAsia="en-US"/>
              </w:rPr>
            </w:pPr>
            <w:bookmarkStart w:id="21" w:name="_Ref449270190"/>
            <w:r w:rsidRPr="005C7F5D">
              <w:rPr>
                <w:rFonts w:cs="Tahoma"/>
                <w:bCs/>
                <w:iCs/>
                <w:spacing w:val="0"/>
                <w:szCs w:val="18"/>
                <w:lang w:eastAsia="en-US"/>
              </w:rPr>
              <w:t>При нарушения на задължения на Изпълнителя, свързани с изпълнението на т. </w:t>
            </w:r>
            <w:r>
              <w:rPr>
                <w:rFonts w:cs="Tahoma"/>
                <w:bCs/>
                <w:iCs/>
                <w:spacing w:val="0"/>
                <w:szCs w:val="18"/>
                <w:lang w:eastAsia="en-US"/>
              </w:rPr>
              <w:t>2.2</w:t>
            </w:r>
            <w:r w:rsidRPr="005C7F5D">
              <w:rPr>
                <w:rFonts w:cs="Tahoma"/>
                <w:bCs/>
                <w:iCs/>
                <w:spacing w:val="0"/>
                <w:szCs w:val="18"/>
                <w:lang w:eastAsia="en-US"/>
              </w:rPr>
              <w:t xml:space="preserve"> т. </w:t>
            </w:r>
            <w:r>
              <w:rPr>
                <w:rFonts w:cs="Tahoma"/>
                <w:bCs/>
                <w:iCs/>
                <w:spacing w:val="0"/>
                <w:szCs w:val="18"/>
                <w:lang w:eastAsia="en-US"/>
              </w:rPr>
              <w:t>2.3</w:t>
            </w:r>
            <w:r w:rsidRPr="005C7F5D">
              <w:rPr>
                <w:rFonts w:cs="Tahoma"/>
                <w:bCs/>
                <w:iCs/>
                <w:spacing w:val="0"/>
                <w:szCs w:val="18"/>
                <w:lang w:eastAsia="en-US"/>
              </w:rPr>
              <w:t xml:space="preserve"> от настоящия договор Възложителят дава подходящ срок за изпълнение на забавените задължения, не по-кратък от 10 (десет) дни.</w:t>
            </w:r>
            <w:bookmarkEnd w:id="21"/>
          </w:p>
        </w:tc>
      </w:tr>
      <w:tr w:rsidR="001F7896" w:rsidRPr="005C7F5D" w:rsidTr="00D5037E">
        <w:trPr>
          <w:trHeight w:val="37"/>
          <w:jc w:val="center"/>
        </w:trPr>
        <w:tc>
          <w:tcPr>
            <w:tcW w:w="0" w:type="auto"/>
          </w:tcPr>
          <w:p w:rsidR="001F7896" w:rsidRPr="005C7F5D" w:rsidRDefault="001F7896" w:rsidP="001F7896">
            <w:pPr>
              <w:widowControl w:val="0"/>
              <w:numPr>
                <w:ilvl w:val="1"/>
                <w:numId w:val="32"/>
              </w:numPr>
              <w:shd w:val="clear" w:color="auto" w:fill="FFFFFF" w:themeFill="background1"/>
              <w:spacing w:before="120" w:after="120" w:line="240" w:lineRule="auto"/>
              <w:ind w:left="1021" w:hanging="708"/>
              <w:jc w:val="both"/>
              <w:rPr>
                <w:rFonts w:cs="Tahoma"/>
                <w:bCs/>
                <w:iCs/>
                <w:spacing w:val="0"/>
                <w:szCs w:val="18"/>
                <w:lang w:eastAsia="en-US"/>
              </w:rPr>
            </w:pPr>
            <w:r w:rsidRPr="005C7F5D">
              <w:rPr>
                <w:rFonts w:cs="Tahoma"/>
                <w:bCs/>
                <w:iCs/>
                <w:spacing w:val="0"/>
                <w:szCs w:val="18"/>
                <w:lang w:eastAsia="en-US"/>
              </w:rPr>
              <w:t>Възложителят има право да развали договора:</w:t>
            </w:r>
          </w:p>
        </w:tc>
      </w:tr>
      <w:tr w:rsidR="001F7896" w:rsidRPr="005C7F5D" w:rsidTr="00D5037E">
        <w:trPr>
          <w:trHeight w:val="37"/>
          <w:jc w:val="center"/>
        </w:trPr>
        <w:tc>
          <w:tcPr>
            <w:tcW w:w="0" w:type="auto"/>
          </w:tcPr>
          <w:p w:rsidR="001F7896" w:rsidRPr="005C7F5D" w:rsidRDefault="001F7896" w:rsidP="001F7896">
            <w:pPr>
              <w:widowControl w:val="0"/>
              <w:numPr>
                <w:ilvl w:val="2"/>
                <w:numId w:val="32"/>
              </w:numPr>
              <w:shd w:val="clear" w:color="auto" w:fill="FFFFFF" w:themeFill="background1"/>
              <w:spacing w:before="120" w:after="120" w:line="240" w:lineRule="auto"/>
              <w:ind w:left="1872" w:hanging="850"/>
              <w:jc w:val="both"/>
              <w:rPr>
                <w:rFonts w:cs="Tahoma"/>
                <w:bCs/>
                <w:iCs/>
                <w:spacing w:val="0"/>
                <w:szCs w:val="18"/>
                <w:lang w:eastAsia="en-US"/>
              </w:rPr>
            </w:pPr>
            <w:bookmarkStart w:id="22" w:name="_Ref500412560"/>
            <w:r>
              <w:rPr>
                <w:rFonts w:cs="Tahoma"/>
                <w:bCs/>
                <w:iCs/>
                <w:spacing w:val="0"/>
                <w:szCs w:val="18"/>
                <w:lang w:eastAsia="en-US"/>
              </w:rPr>
              <w:t>при неизпълнени от страна на Изпълнителя на задълженията по т. 2.1. от настоящия договор при условията на чл. 89 от ЗЗД.</w:t>
            </w:r>
            <w:bookmarkEnd w:id="22"/>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bCs/>
                <w:iCs/>
                <w:color w:val="000000"/>
                <w:sz w:val="28"/>
                <w:szCs w:val="28"/>
              </w:rPr>
            </w:pPr>
            <w:r w:rsidRPr="00A2578B">
              <w:rPr>
                <w:b/>
                <w:bCs/>
                <w:iCs/>
                <w:color w:val="000000"/>
                <w:sz w:val="28"/>
                <w:szCs w:val="28"/>
              </w:rPr>
              <w:t>ОТГОВОРНОСТ</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При разваляне на Договора по т. 42.3.1. Изпълнителят дължи на Възложителя неустойка в размер на 5 % от стойността по т.11.1 без ДДС.</w:t>
            </w:r>
          </w:p>
        </w:tc>
      </w:tr>
      <w:tr w:rsidR="00847E07" w:rsidRPr="00A2578B" w:rsidTr="009C0AB9">
        <w:trPr>
          <w:trHeight w:val="37"/>
          <w:jc w:val="center"/>
        </w:trPr>
        <w:tc>
          <w:tcPr>
            <w:tcW w:w="0" w:type="auto"/>
          </w:tcPr>
          <w:p w:rsidR="00847E07" w:rsidRPr="00A2578B" w:rsidRDefault="00847E07" w:rsidP="00C47017">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При прекратяване на Договора по т. 42.</w:t>
            </w:r>
            <w:r w:rsidR="00C47017">
              <w:rPr>
                <w:rFonts w:cs="Tahoma"/>
                <w:bCs/>
                <w:iCs/>
                <w:spacing w:val="0"/>
                <w:szCs w:val="18"/>
                <w:lang w:val="en-US" w:eastAsia="en-US"/>
              </w:rPr>
              <w:t>2.</w:t>
            </w:r>
            <w:r w:rsidRPr="00A2578B">
              <w:rPr>
                <w:rFonts w:cs="Tahoma"/>
                <w:bCs/>
                <w:iCs/>
                <w:spacing w:val="0"/>
                <w:szCs w:val="18"/>
                <w:lang w:eastAsia="en-US"/>
              </w:rPr>
              <w:t>2 Изпълнителят дължи на Възложителя неустойка в размер на дължимото възнаграждение по т.11.2 за шест месечен период.</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За непостигане на гарантирания резултат Изпълнителят (при стойност на КЕ по-малък от едно) следва да заплати неустойка на Възложителя в размер, изчислен по реда на т.13</w:t>
            </w:r>
            <w:r w:rsidRPr="00A2578B">
              <w:rPr>
                <w:lang w:val="en-US"/>
              </w:rPr>
              <w:t>.</w:t>
            </w:r>
            <w:r w:rsidRPr="00A2578B">
              <w:t>2.</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За неизпълнение в срок на задълженията си по т. 36-38 от настоящия договор, Изпълнителят дължи неустойка в размер на 0,5 % на ден от стойността по т.11.2. за месечен период, но не повече от дължимото възнаграждение по т.11.2 за шест месечен период.</w:t>
            </w:r>
          </w:p>
        </w:tc>
      </w:tr>
      <w:tr w:rsidR="00847E07" w:rsidRPr="00A2578B" w:rsidTr="009C0AB9">
        <w:trPr>
          <w:trHeight w:val="37"/>
          <w:jc w:val="center"/>
        </w:trPr>
        <w:tc>
          <w:tcPr>
            <w:tcW w:w="0" w:type="auto"/>
          </w:tcPr>
          <w:p w:rsidR="00847E07" w:rsidRPr="001F7896" w:rsidRDefault="001F7896" w:rsidP="001F7896">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5C7F5D">
              <w:rPr>
                <w:rFonts w:cs="Tahoma"/>
                <w:bCs/>
                <w:iCs/>
                <w:spacing w:val="0"/>
                <w:szCs w:val="18"/>
                <w:lang w:eastAsia="en-US"/>
              </w:rPr>
              <w:t xml:space="preserve">За неизпълнение в срок на задължения по </w:t>
            </w:r>
            <w:r>
              <w:rPr>
                <w:rFonts w:cs="Tahoma"/>
                <w:bCs/>
                <w:iCs/>
                <w:spacing w:val="0"/>
                <w:szCs w:val="18"/>
                <w:lang w:eastAsia="en-US"/>
              </w:rPr>
              <w:t>2.1 от договора</w:t>
            </w:r>
            <w:r>
              <w:rPr>
                <w:rFonts w:cs="Tahoma"/>
                <w:bCs/>
                <w:spacing w:val="0"/>
                <w:szCs w:val="18"/>
                <w:lang w:eastAsia="en-US"/>
              </w:rPr>
              <w:t xml:space="preserve"> </w:t>
            </w:r>
            <w:r w:rsidRPr="008E5DF3">
              <w:rPr>
                <w:rFonts w:cs="Tahoma"/>
                <w:bCs/>
                <w:iCs/>
                <w:spacing w:val="0"/>
                <w:szCs w:val="18"/>
                <w:lang w:eastAsia="en-US"/>
              </w:rPr>
              <w:t>дължи неустойка в размер на 0,5 % на ден от стойността на съответния</w:t>
            </w:r>
            <w:r>
              <w:rPr>
                <w:rFonts w:cs="Tahoma"/>
                <w:bCs/>
                <w:iCs/>
                <w:spacing w:val="0"/>
                <w:szCs w:val="18"/>
                <w:lang w:eastAsia="en-US"/>
              </w:rPr>
              <w:t xml:space="preserve"> по т. 11.1. без ДДС</w:t>
            </w:r>
            <w:r w:rsidRPr="00F24CB1">
              <w:rPr>
                <w:rFonts w:cs="Tahoma"/>
                <w:bCs/>
                <w:iCs/>
                <w:spacing w:val="0"/>
                <w:szCs w:val="18"/>
                <w:lang w:eastAsia="en-US"/>
              </w:rPr>
              <w:t>, но не повече 20 %.</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
                <w:bCs/>
                <w:iCs/>
                <w:spacing w:val="0"/>
                <w:szCs w:val="18"/>
                <w:lang w:eastAsia="en-US"/>
              </w:rPr>
            </w:pPr>
            <w:r w:rsidRPr="00A2578B">
              <w:rPr>
                <w:rFonts w:cs="Tahoma"/>
                <w:bCs/>
                <w:spacing w:val="0"/>
                <w:szCs w:val="18"/>
                <w:lang w:eastAsia="en-US"/>
              </w:rPr>
              <w:t>При неизпълнение на задъл</w:t>
            </w:r>
            <w:r w:rsidR="007D2A01" w:rsidRPr="00A2578B">
              <w:rPr>
                <w:rFonts w:cs="Tahoma"/>
                <w:bCs/>
                <w:spacing w:val="0"/>
                <w:szCs w:val="18"/>
                <w:lang w:eastAsia="en-US"/>
              </w:rPr>
              <w:t>ж</w:t>
            </w:r>
            <w:r w:rsidRPr="00A2578B">
              <w:rPr>
                <w:rFonts w:cs="Tahoma"/>
                <w:bCs/>
                <w:spacing w:val="0"/>
                <w:szCs w:val="18"/>
                <w:lang w:eastAsia="en-US"/>
              </w:rPr>
              <w:t>ението за постигане на изис</w:t>
            </w:r>
            <w:r w:rsidR="007D2A01" w:rsidRPr="00A2578B">
              <w:rPr>
                <w:rFonts w:cs="Tahoma"/>
                <w:bCs/>
                <w:spacing w:val="0"/>
                <w:szCs w:val="18"/>
                <w:lang w:eastAsia="en-US"/>
              </w:rPr>
              <w:t>к</w:t>
            </w:r>
            <w:r w:rsidRPr="00A2578B">
              <w:rPr>
                <w:rFonts w:cs="Tahoma"/>
                <w:bCs/>
                <w:spacing w:val="0"/>
                <w:szCs w:val="18"/>
                <w:lang w:eastAsia="en-US"/>
              </w:rPr>
              <w:t>ваната от Възложителя осветеност Изпълнителят дължи неустойка в размер на 0,5 % на месец от стойността по т.11.1 без ДДС от настоящия договор. Неустойката започва да се начислява</w:t>
            </w:r>
            <w:r w:rsidRPr="00A2578B">
              <w:rPr>
                <w:rFonts w:cs="Tahoma"/>
                <w:bCs/>
                <w:spacing w:val="0"/>
                <w:szCs w:val="18"/>
                <w:lang w:val="en-US" w:eastAsia="en-US"/>
              </w:rPr>
              <w:t xml:space="preserve"> </w:t>
            </w:r>
            <w:r w:rsidRPr="00A2578B">
              <w:rPr>
                <w:rFonts w:cs="Tahoma"/>
                <w:bCs/>
                <w:spacing w:val="0"/>
                <w:szCs w:val="18"/>
                <w:lang w:eastAsia="en-US"/>
              </w:rPr>
              <w:t>от първото число на месеца, следващ този, в който отклонението от прил</w:t>
            </w:r>
            <w:r w:rsidR="007D2A01" w:rsidRPr="00A2578B">
              <w:rPr>
                <w:rFonts w:cs="Tahoma"/>
                <w:bCs/>
                <w:spacing w:val="0"/>
                <w:szCs w:val="18"/>
                <w:lang w:eastAsia="en-US"/>
              </w:rPr>
              <w:t>о</w:t>
            </w:r>
            <w:r w:rsidRPr="00A2578B">
              <w:rPr>
                <w:rFonts w:cs="Tahoma"/>
                <w:bCs/>
                <w:spacing w:val="0"/>
                <w:szCs w:val="18"/>
                <w:lang w:eastAsia="en-US"/>
              </w:rPr>
              <w:t>жимия стандарт за осветеност е установено и протоколирано, в случай че въпросното отклонение не бъде отстранено в срока от установяването на отклонението до започването на следващия месец. При всички случаи Изпълнителят има най-малко 3 (три) дневен срок да възстанови осветеността до необходимите нива.</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При забава на плащане съгласно условията на настоящия договор, Възложителят дължи на Изпълнителя неустойка в размер на законовата лихва за всеки просрочен ден.</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При неспазване на задълженията на Възложителя, в резултат на което се създава невъзможност за постигане и/или точно отчитане на достигната икономия, съгласно приложената към Договора „Методика за отчитане на гарантирания резултат“, страните приемат, че гарантираният резултат е постигнат за съответния период.</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t>Неустойките по този раздел се събират по реда на действащото законодателство.</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iCs/>
                <w:spacing w:val="0"/>
                <w:szCs w:val="18"/>
                <w:lang w:eastAsia="en-US"/>
              </w:rPr>
              <w:lastRenderedPageBreak/>
              <w:t>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bCs/>
                <w:iCs/>
                <w:color w:val="000000"/>
                <w:sz w:val="28"/>
                <w:szCs w:val="28"/>
              </w:rPr>
            </w:pPr>
            <w:r w:rsidRPr="00A2578B">
              <w:rPr>
                <w:b/>
                <w:bCs/>
                <w:iCs/>
                <w:color w:val="000000"/>
                <w:sz w:val="28"/>
                <w:szCs w:val="28"/>
              </w:rPr>
              <w:t>НЕПРЕОДОЛИМА СИЛА</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spacing w:val="0"/>
                <w:szCs w:val="18"/>
                <w:lang w:eastAsia="en-US"/>
              </w:rPr>
              <w:t xml:space="preserve">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съобразно с периода, </w:t>
            </w:r>
            <w:r w:rsidRPr="00A2578B">
              <w:rPr>
                <w:rFonts w:cs="Tahoma"/>
                <w:bCs/>
                <w:iCs/>
                <w:spacing w:val="0"/>
                <w:szCs w:val="18"/>
                <w:lang w:eastAsia="en-US"/>
              </w:rPr>
              <w:t>през</w:t>
            </w:r>
            <w:r w:rsidRPr="00A2578B">
              <w:rPr>
                <w:rFonts w:cs="Tahoma"/>
                <w:bCs/>
                <w:spacing w:val="0"/>
                <w:szCs w:val="18"/>
                <w:lang w:eastAsia="en-US"/>
              </w:rPr>
              <w:t xml:space="preserve"> който изпълнението е било спряно от форсмажорното събитие. Клаузата не засяга права или задължения на страните, които са възникнали и са били дължими преди настъпването на форсмажорното събитие.</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cs="Tahoma"/>
                <w:bCs/>
                <w:spacing w:val="0"/>
                <w:szCs w:val="18"/>
                <w:lang w:eastAsia="en-US"/>
              </w:rPr>
            </w:pPr>
            <w:r w:rsidRPr="00A2578B">
              <w:rPr>
                <w:rFonts w:cs="Tahoma"/>
                <w:bCs/>
                <w:spacing w:val="0"/>
                <w:szCs w:val="18"/>
                <w:lang w:eastAsia="en-US"/>
              </w:rPr>
              <w:t xml:space="preserve">Страната, която е засегната от форсмажорно събитие, </w:t>
            </w:r>
            <w:r w:rsidRPr="00A2578B">
              <w:rPr>
                <w:rFonts w:cs="Tahoma"/>
                <w:bCs/>
                <w:iCs/>
                <w:spacing w:val="0"/>
                <w:szCs w:val="18"/>
                <w:lang w:eastAsia="en-US"/>
              </w:rPr>
              <w:t>следва</w:t>
            </w:r>
            <w:r w:rsidRPr="00A2578B">
              <w:rPr>
                <w:rFonts w:cs="Tahoma"/>
                <w:bCs/>
                <w:spacing w:val="0"/>
                <w:szCs w:val="18"/>
                <w:lang w:eastAsia="en-US"/>
              </w:rPr>
              <w:t xml:space="preserve"> в максимално кратък срок след установяване на събитието, да уведоми другата страна и да й представи доказателства за появата, естеството и размера на форсмажорното събитие и оценка на неговите вероятни последици и продължителност.</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Cs/>
                <w:spacing w:val="0"/>
                <w:szCs w:val="18"/>
                <w:lang w:eastAsia="en-US"/>
              </w:rPr>
            </w:pPr>
            <w:r w:rsidRPr="00A2578B">
              <w:rPr>
                <w:rFonts w:cs="Tahoma"/>
                <w:bCs/>
                <w:iCs/>
                <w:spacing w:val="0"/>
                <w:szCs w:val="18"/>
                <w:lang w:eastAsia="en-US"/>
              </w:rPr>
              <w:t>Наличието</w:t>
            </w:r>
            <w:r w:rsidRPr="00A2578B">
              <w:rPr>
                <w:rFonts w:eastAsiaTheme="minorHAnsi" w:cs="Tahoma"/>
                <w:bCs/>
                <w:spacing w:val="0"/>
                <w:szCs w:val="18"/>
                <w:lang w:eastAsia="en-US"/>
              </w:rPr>
              <w:t xml:space="preserve"> на непреодолима сила подлежи на потвърждаване от БТПП.</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Cs/>
                <w:spacing w:val="0"/>
                <w:szCs w:val="18"/>
                <w:lang w:eastAsia="en-US"/>
              </w:rPr>
            </w:pPr>
            <w:r w:rsidRPr="00A2578B">
              <w:rPr>
                <w:rFonts w:eastAsiaTheme="minorHAnsi" w:cs="Tahoma"/>
                <w:bCs/>
                <w:spacing w:val="0"/>
                <w:szCs w:val="18"/>
                <w:lang w:eastAsia="en-US"/>
              </w:rPr>
              <w:t xml:space="preserve">Докато трае непреодолимата сила, изпълнението на задълженията и </w:t>
            </w:r>
            <w:r w:rsidRPr="00A2578B">
              <w:rPr>
                <w:rFonts w:cs="Tahoma"/>
                <w:bCs/>
                <w:iCs/>
                <w:spacing w:val="0"/>
                <w:szCs w:val="18"/>
                <w:lang w:eastAsia="en-US"/>
              </w:rPr>
              <w:t>на</w:t>
            </w:r>
            <w:r w:rsidRPr="00A2578B">
              <w:rPr>
                <w:rFonts w:eastAsiaTheme="minorHAnsi" w:cs="Tahoma"/>
                <w:bCs/>
                <w:spacing w:val="0"/>
                <w:szCs w:val="18"/>
                <w:lang w:eastAsia="en-US"/>
              </w:rPr>
              <w:t xml:space="preserve"> свързаните с тях насрещни задължения се спира и срокът на Договора се удължава с времето, през което е била налице непреодолимата сила.</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320" w:lineRule="exact"/>
              <w:ind w:left="431" w:hanging="431"/>
              <w:jc w:val="center"/>
              <w:outlineLvl w:val="0"/>
              <w:rPr>
                <w:bCs/>
                <w:iCs/>
                <w:color w:val="000000"/>
                <w:sz w:val="28"/>
                <w:szCs w:val="28"/>
              </w:rPr>
            </w:pPr>
            <w:r w:rsidRPr="00A2578B">
              <w:rPr>
                <w:b/>
                <w:bCs/>
                <w:iCs/>
                <w:color w:val="000000"/>
                <w:sz w:val="28"/>
                <w:szCs w:val="28"/>
              </w:rPr>
              <w:t>ДРУГИ</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
                <w:iCs/>
                <w:color w:val="000000"/>
                <w:szCs w:val="18"/>
                <w:lang w:eastAsia="en-US"/>
              </w:rPr>
            </w:pPr>
            <w:r w:rsidRPr="00A2578B">
              <w:rPr>
                <w:rFonts w:eastAsiaTheme="minorHAnsi" w:cs="Tahoma"/>
                <w:bCs/>
                <w:spacing w:val="0"/>
                <w:szCs w:val="18"/>
                <w:lang w:eastAsia="en-US"/>
              </w:rPr>
              <w:t>Всички документи, съобщения и други книжа, както и комуникациите между двете страни ще бъдат осъществявани на следните адреси:</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60" w:lineRule="exact"/>
              <w:jc w:val="both"/>
              <w:rPr>
                <w:rFonts w:eastAsiaTheme="minorHAnsi" w:cs="Tahoma"/>
                <w:iCs/>
                <w:color w:val="000000"/>
                <w:lang w:eastAsia="en-US"/>
              </w:rPr>
            </w:pPr>
            <w:r w:rsidRPr="00A2578B">
              <w:rPr>
                <w:rFonts w:eastAsiaTheme="minorHAnsi" w:cs="Tahoma"/>
                <w:b/>
                <w:i/>
                <w:iCs/>
                <w:color w:val="000000"/>
                <w:szCs w:val="22"/>
                <w:lang w:eastAsia="en-US"/>
              </w:rPr>
              <w:t>ВЪЗЛОЖИТЕЛ:</w:t>
            </w:r>
            <w:r w:rsidR="006F674D" w:rsidRPr="00A2578B">
              <w:rPr>
                <w:rFonts w:eastAsiaTheme="minorHAnsi" w:cs="Tahoma"/>
                <w:b/>
                <w:iCs/>
                <w:color w:val="000000"/>
                <w:szCs w:val="22"/>
                <w:lang w:eastAsia="en-US"/>
              </w:rPr>
              <w:t xml:space="preserve"> </w:t>
            </w:r>
            <w:r w:rsidR="006F674D" w:rsidRPr="00A2578B">
              <w:rPr>
                <w:rFonts w:eastAsiaTheme="minorHAnsi" w:cs="Tahoma"/>
                <w:b/>
                <w:iCs/>
                <w:color w:val="000000"/>
                <w:szCs w:val="22"/>
                <w:lang w:eastAsia="en-US"/>
              </w:rPr>
              <w:t>[•]</w:t>
            </w:r>
          </w:p>
        </w:tc>
      </w:tr>
      <w:tr w:rsidR="00847E07" w:rsidRPr="00A2578B" w:rsidTr="009C0AB9">
        <w:trPr>
          <w:trHeight w:val="37"/>
          <w:jc w:val="center"/>
        </w:trPr>
        <w:tc>
          <w:tcPr>
            <w:tcW w:w="0" w:type="auto"/>
          </w:tcPr>
          <w:p w:rsidR="00847E07" w:rsidRPr="00A2578B" w:rsidRDefault="00847E07" w:rsidP="009C0AB9">
            <w:pPr>
              <w:widowControl w:val="0"/>
              <w:shd w:val="clear" w:color="auto" w:fill="FFFFFF" w:themeFill="background1"/>
              <w:spacing w:before="120" w:after="120" w:line="260" w:lineRule="exact"/>
              <w:jc w:val="both"/>
              <w:rPr>
                <w:rFonts w:eastAsiaTheme="minorHAnsi" w:cs="Tahoma"/>
                <w:iCs/>
                <w:color w:val="000000"/>
                <w:szCs w:val="22"/>
                <w:lang w:eastAsia="en-US"/>
              </w:rPr>
            </w:pPr>
            <w:r w:rsidRPr="00A2578B">
              <w:rPr>
                <w:rFonts w:eastAsiaTheme="minorHAnsi" w:cs="Tahoma"/>
                <w:b/>
                <w:i/>
                <w:iCs/>
                <w:color w:val="000000"/>
                <w:szCs w:val="22"/>
                <w:lang w:eastAsia="en-US"/>
              </w:rPr>
              <w:t>ИЗПЪЛНИТЕЛ:</w:t>
            </w:r>
            <w:r w:rsidR="006F674D" w:rsidRPr="00A2578B">
              <w:rPr>
                <w:rFonts w:eastAsiaTheme="minorHAnsi" w:cs="Tahoma"/>
                <w:b/>
                <w:iCs/>
                <w:color w:val="000000"/>
                <w:szCs w:val="22"/>
                <w:lang w:eastAsia="en-US"/>
              </w:rPr>
              <w:t xml:space="preserve"> </w:t>
            </w:r>
            <w:r w:rsidR="006F674D" w:rsidRPr="00A2578B">
              <w:rPr>
                <w:rFonts w:eastAsiaTheme="minorHAnsi" w:cs="Tahoma"/>
                <w:b/>
                <w:iCs/>
                <w:color w:val="000000"/>
                <w:szCs w:val="22"/>
                <w:lang w:eastAsia="en-US"/>
              </w:rPr>
              <w:t>[•]</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cs="Tahoma"/>
                <w:bCs/>
                <w:iCs/>
                <w:spacing w:val="0"/>
                <w:szCs w:val="18"/>
                <w:lang w:eastAsia="en-US"/>
              </w:rPr>
              <w:t>Настоящият</w:t>
            </w:r>
            <w:r w:rsidRPr="00A2578B">
              <w:rPr>
                <w:rFonts w:eastAsiaTheme="minorHAnsi" w:cs="Tahoma"/>
                <w:iCs/>
                <w:color w:val="000000"/>
                <w:szCs w:val="18"/>
                <w:lang w:eastAsia="en-US"/>
              </w:rPr>
              <w:t xml:space="preserve"> договор не може да бъде променян или допълван, освен по изключение, при спазване на Закона за обществените поръчки.</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iCs/>
                <w:color w:val="000000"/>
                <w:szCs w:val="18"/>
                <w:lang w:eastAsia="en-US"/>
              </w:rPr>
            </w:pPr>
            <w:r w:rsidRPr="00A2578B">
              <w:rPr>
                <w:rFonts w:cs="Tahoma"/>
                <w:bCs/>
                <w:spacing w:val="0"/>
                <w:szCs w:val="18"/>
                <w:lang w:eastAsia="en-US"/>
              </w:rPr>
              <w:t>Всички</w:t>
            </w:r>
            <w:r w:rsidRPr="00A2578B">
              <w:rPr>
                <w:rFonts w:eastAsiaTheme="minorHAnsi" w:cs="Tahoma"/>
                <w:iCs/>
                <w:color w:val="000000"/>
                <w:szCs w:val="18"/>
                <w:lang w:eastAsia="en-US"/>
              </w:rPr>
              <w:t xml:space="preserve"> допълнително възникнали въпроси след подписването на Договора и свързани с неговото изпълнение ще се решават от Страните в дух на добра воля с двустранни писмени споразумения, които не могат да променят или допълват елементите на Договора в нарушение на ЗОП.</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
                <w:iCs/>
                <w:color w:val="000000"/>
                <w:szCs w:val="18"/>
                <w:lang w:eastAsia="en-US"/>
              </w:rPr>
            </w:pPr>
            <w:r w:rsidRPr="00A2578B">
              <w:rPr>
                <w:rFonts w:eastAsiaTheme="minorHAnsi" w:cs="Tahoma"/>
                <w:iCs/>
                <w:spacing w:val="0"/>
                <w:szCs w:val="18"/>
                <w:lang w:eastAsia="en-US"/>
              </w:rPr>
              <w:t xml:space="preserve">При </w:t>
            </w:r>
            <w:r w:rsidRPr="00A2578B">
              <w:rPr>
                <w:rFonts w:eastAsiaTheme="minorHAnsi" w:cs="Tahoma"/>
                <w:iCs/>
                <w:color w:val="000000"/>
                <w:szCs w:val="18"/>
                <w:lang w:eastAsia="en-US"/>
              </w:rPr>
              <w:t>непостигане</w:t>
            </w:r>
            <w:r w:rsidRPr="00A2578B">
              <w:rPr>
                <w:rFonts w:eastAsiaTheme="minorHAnsi" w:cs="Tahoma"/>
                <w:iCs/>
                <w:spacing w:val="0"/>
                <w:szCs w:val="18"/>
                <w:lang w:eastAsia="en-US"/>
              </w:rPr>
              <w:t xml:space="preserve"> на съгласие въпросът се отнася за решаване пред компетентния съд по реда на Гражданския процесуален кодекс.</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
                <w:iCs/>
                <w:color w:val="000000"/>
                <w:szCs w:val="18"/>
                <w:lang w:eastAsia="en-US"/>
              </w:rPr>
            </w:pPr>
            <w:r w:rsidRPr="00A2578B">
              <w:rPr>
                <w:rFonts w:eastAsiaTheme="minorHAnsi" w:cs="Tahoma"/>
                <w:bCs/>
                <w:spacing w:val="0"/>
                <w:szCs w:val="18"/>
                <w:lang w:eastAsia="en-US"/>
              </w:rPr>
              <w:t>Страните</w:t>
            </w:r>
            <w:r w:rsidRPr="00A2578B">
              <w:rPr>
                <w:rFonts w:eastAsiaTheme="minorHAnsi" w:cs="Tahoma"/>
                <w:b/>
                <w:iCs/>
                <w:color w:val="000000"/>
                <w:szCs w:val="18"/>
                <w:lang w:eastAsia="en-US"/>
              </w:rPr>
              <w:t xml:space="preserve"> </w:t>
            </w:r>
            <w:r w:rsidRPr="00A2578B">
              <w:rPr>
                <w:rFonts w:eastAsiaTheme="minorHAnsi" w:cs="Tahoma"/>
                <w:iCs/>
                <w:color w:val="000000"/>
                <w:szCs w:val="18"/>
                <w:lang w:eastAsia="en-US"/>
              </w:rPr>
              <w:t>са</w:t>
            </w:r>
            <w:r w:rsidRPr="00A2578B">
              <w:rPr>
                <w:rFonts w:eastAsiaTheme="minorHAnsi" w:cs="Tahoma"/>
                <w:b/>
                <w:iCs/>
                <w:color w:val="000000"/>
                <w:szCs w:val="18"/>
                <w:lang w:eastAsia="en-US"/>
              </w:rPr>
              <w:t xml:space="preserve"> </w:t>
            </w:r>
            <w:r w:rsidRPr="00A2578B">
              <w:rPr>
                <w:rFonts w:eastAsiaTheme="minorHAnsi" w:cs="Tahoma"/>
                <w:iCs/>
                <w:color w:val="000000"/>
                <w:szCs w:val="18"/>
                <w:lang w:eastAsia="en-US"/>
              </w:rPr>
              <w:t>задължени да опазват професионалните, служебни и търговски тайни на всяка от тях, станали им известни във връзка с изпълнението на договорните условия.</w:t>
            </w:r>
          </w:p>
        </w:tc>
      </w:tr>
      <w:tr w:rsidR="00847E07" w:rsidRPr="00A2578B" w:rsidTr="009C0AB9">
        <w:trPr>
          <w:trHeight w:val="37"/>
          <w:jc w:val="center"/>
        </w:trPr>
        <w:tc>
          <w:tcPr>
            <w:tcW w:w="0" w:type="auto"/>
          </w:tcPr>
          <w:p w:rsidR="00847E07" w:rsidRPr="00A2578B" w:rsidRDefault="00847E07" w:rsidP="00B2544B">
            <w:pPr>
              <w:widowControl w:val="0"/>
              <w:numPr>
                <w:ilvl w:val="0"/>
                <w:numId w:val="32"/>
              </w:numPr>
              <w:shd w:val="clear" w:color="auto" w:fill="FFFFFF" w:themeFill="background1"/>
              <w:spacing w:before="120" w:after="120" w:line="240" w:lineRule="auto"/>
              <w:ind w:left="709" w:hanging="709"/>
              <w:jc w:val="both"/>
              <w:rPr>
                <w:rFonts w:eastAsiaTheme="minorHAnsi" w:cs="Tahoma"/>
                <w:b/>
                <w:bCs/>
                <w:iCs/>
                <w:color w:val="000000"/>
                <w:szCs w:val="18"/>
                <w:lang w:eastAsia="en-US"/>
              </w:rPr>
            </w:pPr>
            <w:r w:rsidRPr="00A2578B">
              <w:rPr>
                <w:rFonts w:eastAsiaTheme="minorHAnsi" w:cs="Tahoma"/>
                <w:iCs/>
                <w:color w:val="000000"/>
                <w:szCs w:val="18"/>
                <w:lang w:eastAsia="en-US"/>
              </w:rPr>
              <w:t xml:space="preserve">Неразделна част от Договора са приложенията, упоменати в него: </w:t>
            </w:r>
          </w:p>
          <w:p w:rsidR="00847E07" w:rsidRPr="00A2578B" w:rsidRDefault="00847E07" w:rsidP="009C0AB9">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Приложение 1 –</w:t>
            </w:r>
            <w:r w:rsidR="00AD47C4">
              <w:rPr>
                <w:rFonts w:eastAsiaTheme="minorHAnsi" w:cs="Tahoma"/>
                <w:iCs/>
                <w:color w:val="000000"/>
                <w:szCs w:val="18"/>
                <w:lang w:eastAsia="en-US"/>
              </w:rPr>
              <w:t xml:space="preserve"> П</w:t>
            </w:r>
            <w:r w:rsidRPr="00A2578B">
              <w:rPr>
                <w:rFonts w:eastAsiaTheme="minorHAnsi" w:cs="Tahoma"/>
                <w:iCs/>
                <w:color w:val="000000"/>
                <w:szCs w:val="18"/>
                <w:lang w:eastAsia="en-US"/>
              </w:rPr>
              <w:t>редложение</w:t>
            </w:r>
            <w:r w:rsidR="00AD47C4">
              <w:rPr>
                <w:rFonts w:eastAsiaTheme="minorHAnsi" w:cs="Tahoma"/>
                <w:iCs/>
                <w:color w:val="000000"/>
                <w:szCs w:val="18"/>
                <w:lang w:eastAsia="en-US"/>
              </w:rPr>
              <w:t xml:space="preserve"> за изпълнение на </w:t>
            </w:r>
            <w:r w:rsidR="00AD47C4" w:rsidRPr="00A2578B">
              <w:rPr>
                <w:rFonts w:eastAsiaTheme="minorHAnsi" w:cs="Tahoma"/>
                <w:iCs/>
                <w:color w:val="000000"/>
                <w:szCs w:val="18"/>
                <w:lang w:eastAsia="en-US"/>
              </w:rPr>
              <w:t>изпълнител</w:t>
            </w:r>
          </w:p>
          <w:p w:rsidR="00847E07" w:rsidRPr="00A2578B" w:rsidRDefault="00847E07" w:rsidP="009C0AB9">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Приложение 2 – Ценова оферта на изпълнител</w:t>
            </w:r>
          </w:p>
          <w:p w:rsidR="00847E07" w:rsidRPr="00A2578B" w:rsidRDefault="00847E07" w:rsidP="009C0AB9">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 xml:space="preserve">Приложение 3 – </w:t>
            </w:r>
            <w:bookmarkStart w:id="23" w:name="_Hlk506569501"/>
            <w:r w:rsidRPr="00A2578B">
              <w:rPr>
                <w:rFonts w:eastAsiaTheme="minorHAnsi" w:cs="Tahoma"/>
                <w:iCs/>
                <w:color w:val="000000"/>
                <w:szCs w:val="18"/>
                <w:lang w:eastAsia="en-US"/>
              </w:rPr>
              <w:t>План график за изпълнение на дейностите по т. 2.1</w:t>
            </w:r>
            <w:bookmarkEnd w:id="23"/>
            <w:r w:rsidRPr="00A2578B">
              <w:rPr>
                <w:rFonts w:eastAsiaTheme="minorHAnsi" w:cs="Tahoma"/>
                <w:iCs/>
                <w:color w:val="000000"/>
                <w:szCs w:val="18"/>
                <w:lang w:eastAsia="en-US"/>
              </w:rPr>
              <w:t>.</w:t>
            </w:r>
            <w:r w:rsidR="00AD47C4">
              <w:rPr>
                <w:rFonts w:eastAsiaTheme="minorHAnsi" w:cs="Tahoma"/>
                <w:iCs/>
                <w:color w:val="000000"/>
                <w:szCs w:val="18"/>
                <w:lang w:eastAsia="en-US"/>
              </w:rPr>
              <w:t xml:space="preserve"> </w:t>
            </w:r>
          </w:p>
          <w:p w:rsidR="00847E07" w:rsidRPr="00A2578B" w:rsidRDefault="00847E07" w:rsidP="009C0AB9">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Приложение 4 – Методика за отчитане на гарантирания резултат</w:t>
            </w:r>
          </w:p>
          <w:p w:rsidR="00847E07" w:rsidRPr="00A2578B" w:rsidRDefault="00847E07" w:rsidP="009C0AB9">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Приложение 5 – Списък на лицата</w:t>
            </w:r>
            <w:r w:rsidR="00AD47C4">
              <w:rPr>
                <w:rFonts w:eastAsiaTheme="minorHAnsi" w:cs="Tahoma"/>
                <w:iCs/>
                <w:color w:val="000000"/>
                <w:szCs w:val="18"/>
                <w:lang w:eastAsia="en-US"/>
              </w:rPr>
              <w:t>,</w:t>
            </w:r>
            <w:r w:rsidRPr="00A2578B">
              <w:rPr>
                <w:rFonts w:eastAsiaTheme="minorHAnsi" w:cs="Tahoma"/>
                <w:iCs/>
                <w:color w:val="000000"/>
                <w:szCs w:val="18"/>
                <w:lang w:eastAsia="en-US"/>
              </w:rPr>
              <w:t xml:space="preserve"> ангажирани с изпълнението на </w:t>
            </w:r>
            <w:r w:rsidR="007D2A01" w:rsidRPr="00A2578B">
              <w:rPr>
                <w:rFonts w:eastAsiaTheme="minorHAnsi" w:cs="Tahoma"/>
                <w:iCs/>
                <w:color w:val="000000"/>
                <w:szCs w:val="18"/>
                <w:lang w:eastAsia="en-US"/>
              </w:rPr>
              <w:t>Д</w:t>
            </w:r>
            <w:r w:rsidRPr="00A2578B">
              <w:rPr>
                <w:rFonts w:eastAsiaTheme="minorHAnsi" w:cs="Tahoma"/>
                <w:iCs/>
                <w:color w:val="000000"/>
                <w:szCs w:val="18"/>
                <w:lang w:eastAsia="en-US"/>
              </w:rPr>
              <w:t>огов</w:t>
            </w:r>
            <w:r w:rsidR="007D2A01" w:rsidRPr="00A2578B">
              <w:rPr>
                <w:rFonts w:eastAsiaTheme="minorHAnsi" w:cs="Tahoma"/>
                <w:iCs/>
                <w:color w:val="000000"/>
                <w:szCs w:val="18"/>
                <w:lang w:eastAsia="en-US"/>
              </w:rPr>
              <w:t>ор</w:t>
            </w:r>
            <w:r w:rsidRPr="00A2578B">
              <w:rPr>
                <w:rFonts w:eastAsiaTheme="minorHAnsi" w:cs="Tahoma"/>
                <w:iCs/>
                <w:color w:val="000000"/>
                <w:szCs w:val="18"/>
                <w:lang w:eastAsia="en-US"/>
              </w:rPr>
              <w:t>а</w:t>
            </w:r>
          </w:p>
          <w:p w:rsidR="00847E07" w:rsidRPr="006F674D" w:rsidRDefault="00847E07" w:rsidP="006F674D">
            <w:pPr>
              <w:widowControl w:val="0"/>
              <w:shd w:val="clear" w:color="auto" w:fill="FFFFFF" w:themeFill="background1"/>
              <w:spacing w:before="120" w:after="120" w:line="240" w:lineRule="auto"/>
              <w:ind w:left="709"/>
              <w:jc w:val="both"/>
              <w:rPr>
                <w:rFonts w:eastAsiaTheme="minorHAnsi" w:cs="Tahoma"/>
                <w:b/>
                <w:bCs/>
                <w:iCs/>
                <w:color w:val="000000"/>
                <w:szCs w:val="18"/>
                <w:lang w:eastAsia="en-US"/>
              </w:rPr>
            </w:pPr>
            <w:r w:rsidRPr="00A2578B">
              <w:rPr>
                <w:rFonts w:eastAsiaTheme="minorHAnsi" w:cs="Tahoma"/>
                <w:iCs/>
                <w:color w:val="000000"/>
                <w:szCs w:val="18"/>
                <w:lang w:eastAsia="en-US"/>
              </w:rPr>
              <w:t>Приложение 6 – Гаранция за изпълнение</w:t>
            </w:r>
          </w:p>
        </w:tc>
      </w:tr>
      <w:tr w:rsidR="00847E07" w:rsidRPr="00A2578B" w:rsidTr="009C0AB9">
        <w:trPr>
          <w:trHeight w:val="37"/>
          <w:jc w:val="center"/>
        </w:trPr>
        <w:tc>
          <w:tcPr>
            <w:tcW w:w="0" w:type="auto"/>
            <w:vAlign w:val="center"/>
          </w:tcPr>
          <w:p w:rsidR="00847E07" w:rsidRPr="00A2578B" w:rsidRDefault="00847E07" w:rsidP="006F674D">
            <w:pPr>
              <w:widowControl w:val="0"/>
              <w:shd w:val="clear" w:color="auto" w:fill="FFFFFF" w:themeFill="background1"/>
              <w:spacing w:before="120" w:after="120" w:line="320" w:lineRule="exact"/>
              <w:ind w:left="431" w:hanging="431"/>
              <w:jc w:val="both"/>
              <w:outlineLvl w:val="0"/>
              <w:rPr>
                <w:bCs/>
                <w:iCs/>
                <w:color w:val="000000"/>
                <w:sz w:val="28"/>
                <w:szCs w:val="28"/>
              </w:rPr>
            </w:pPr>
            <w:r w:rsidRPr="00A2578B">
              <w:rPr>
                <w:b/>
                <w:bCs/>
                <w:iCs/>
                <w:color w:val="000000"/>
                <w:sz w:val="28"/>
                <w:szCs w:val="28"/>
              </w:rPr>
              <w:t>ВЪЗЛОЖИТЕЛ</w:t>
            </w:r>
            <w:r w:rsidR="006F674D">
              <w:rPr>
                <w:b/>
                <w:bCs/>
                <w:iCs/>
                <w:color w:val="000000"/>
                <w:sz w:val="28"/>
                <w:szCs w:val="28"/>
              </w:rPr>
              <w:t xml:space="preserve"> </w:t>
            </w:r>
            <w:r w:rsidR="006F674D" w:rsidRPr="00A2578B">
              <w:rPr>
                <w:rFonts w:ascii="Calibri" w:eastAsiaTheme="minorHAnsi" w:hAnsi="Calibri" w:cs="Tahoma"/>
                <w:spacing w:val="0"/>
                <w:sz w:val="28"/>
                <w:szCs w:val="28"/>
                <w:lang w:eastAsia="en-US"/>
              </w:rPr>
              <w:t>[•]</w:t>
            </w:r>
            <w:r w:rsidR="006F674D">
              <w:rPr>
                <w:rFonts w:ascii="Calibri" w:eastAsiaTheme="minorHAnsi" w:hAnsi="Calibri" w:cs="Tahoma"/>
                <w:spacing w:val="0"/>
                <w:sz w:val="28"/>
                <w:szCs w:val="28"/>
                <w:lang w:eastAsia="en-US"/>
              </w:rPr>
              <w:t xml:space="preserve">                                      </w:t>
            </w:r>
            <w:r w:rsidR="006F674D" w:rsidRPr="00A2578B">
              <w:rPr>
                <w:b/>
                <w:bCs/>
                <w:iCs/>
                <w:color w:val="000000"/>
                <w:sz w:val="28"/>
                <w:szCs w:val="28"/>
              </w:rPr>
              <w:t>ИЗПЪЛНИТЕЛ</w:t>
            </w:r>
            <w:r w:rsidR="006F674D" w:rsidRPr="00A2578B">
              <w:rPr>
                <w:rFonts w:ascii="Calibri" w:eastAsiaTheme="minorHAnsi" w:hAnsi="Calibri" w:cs="Tahoma"/>
                <w:spacing w:val="0"/>
                <w:sz w:val="28"/>
                <w:szCs w:val="28"/>
                <w:lang w:eastAsia="en-US"/>
              </w:rPr>
              <w:t>[•]</w:t>
            </w:r>
          </w:p>
        </w:tc>
      </w:tr>
    </w:tbl>
    <w:p w:rsidR="00847E07" w:rsidRPr="00A2578B" w:rsidRDefault="00847E07" w:rsidP="00847E07">
      <w:pPr>
        <w:spacing w:after="200" w:line="276" w:lineRule="auto"/>
        <w:rPr>
          <w:rFonts w:cs="Tahoma"/>
          <w:i/>
          <w:szCs w:val="18"/>
        </w:rPr>
      </w:pPr>
      <w:bookmarkStart w:id="24" w:name="_GoBack"/>
      <w:bookmarkEnd w:id="24"/>
    </w:p>
    <w:p w:rsidR="00847E07" w:rsidRPr="00A2578B" w:rsidRDefault="00847E07" w:rsidP="00847E07">
      <w:pPr>
        <w:widowControl w:val="0"/>
        <w:shd w:val="clear" w:color="auto" w:fill="FFFFFF" w:themeFill="background1"/>
        <w:spacing w:before="240" w:after="240" w:line="260" w:lineRule="exact"/>
        <w:ind w:left="2410" w:hanging="2410"/>
        <w:outlineLvl w:val="0"/>
        <w:rPr>
          <w:rFonts w:ascii="Trebuchet MS" w:eastAsia="Times New Roman" w:hAnsi="Trebuchet MS" w:cs="Tahoma"/>
          <w:b/>
          <w:bCs/>
          <w:iCs/>
          <w:color w:val="000000"/>
          <w:sz w:val="28"/>
          <w:szCs w:val="28"/>
        </w:rPr>
      </w:pPr>
      <w:r w:rsidRPr="00A2578B">
        <w:rPr>
          <w:rFonts w:ascii="Trebuchet MS" w:eastAsia="Times New Roman" w:hAnsi="Trebuchet MS" w:cs="Tahoma"/>
          <w:b/>
          <w:bCs/>
          <w:iCs/>
          <w:color w:val="000000"/>
          <w:sz w:val="28"/>
          <w:szCs w:val="28"/>
        </w:rPr>
        <w:lastRenderedPageBreak/>
        <w:t>Приложение 4</w:t>
      </w:r>
      <w:r w:rsidR="001C010A" w:rsidRPr="00A2578B">
        <w:rPr>
          <w:rFonts w:ascii="Trebuchet MS" w:eastAsia="Times New Roman" w:hAnsi="Trebuchet MS" w:cs="Tahoma"/>
          <w:b/>
          <w:bCs/>
          <w:iCs/>
          <w:color w:val="000000"/>
          <w:sz w:val="28"/>
          <w:szCs w:val="28"/>
        </w:rPr>
        <w:t xml:space="preserve"> към Договор с гарантиран резултат</w:t>
      </w:r>
    </w:p>
    <w:p w:rsidR="00847E07" w:rsidRPr="00A2578B" w:rsidRDefault="00847E07" w:rsidP="00847E07">
      <w:pPr>
        <w:widowControl w:val="0"/>
        <w:shd w:val="clear" w:color="auto" w:fill="FFFFFF" w:themeFill="background1"/>
        <w:spacing w:before="240" w:after="240" w:line="260" w:lineRule="exact"/>
        <w:ind w:left="2410" w:hanging="2410"/>
        <w:outlineLvl w:val="0"/>
        <w:rPr>
          <w:rFonts w:ascii="Trebuchet MS" w:eastAsia="Times New Roman" w:hAnsi="Trebuchet MS" w:cs="Tahoma"/>
          <w:b/>
          <w:bCs/>
          <w:iCs/>
          <w:color w:val="000000"/>
          <w:sz w:val="28"/>
          <w:szCs w:val="28"/>
        </w:rPr>
      </w:pPr>
      <w:r w:rsidRPr="00A2578B">
        <w:rPr>
          <w:rFonts w:ascii="Trebuchet MS" w:eastAsia="Times New Roman" w:hAnsi="Trebuchet MS" w:cs="Tahoma"/>
          <w:b/>
          <w:bCs/>
          <w:iCs/>
          <w:color w:val="000000"/>
          <w:sz w:val="28"/>
          <w:szCs w:val="28"/>
        </w:rPr>
        <w:t>Методика за отчитане на гарантирания резултат</w:t>
      </w:r>
    </w:p>
    <w:p w:rsidR="00847E07" w:rsidRPr="00A2578B" w:rsidRDefault="00847E07" w:rsidP="00847E07">
      <w:pPr>
        <w:shd w:val="clear" w:color="auto" w:fill="FFFFFF" w:themeFill="background1"/>
        <w:spacing w:line="260" w:lineRule="exact"/>
        <w:rPr>
          <w:lang w:val="en-US"/>
        </w:rPr>
      </w:pPr>
      <w:r w:rsidRPr="00A2578B">
        <w:rPr>
          <w:rFonts w:ascii="Trebuchet MS" w:hAnsi="Trebuchet MS" w:cs="Tahoma"/>
          <w:b/>
          <w:iCs/>
          <w:color w:val="000000"/>
          <w:sz w:val="28"/>
        </w:rPr>
        <w:t>[•]</w:t>
      </w:r>
    </w:p>
    <w:p w:rsidR="00847E07" w:rsidRPr="00A2578B" w:rsidRDefault="00847E07" w:rsidP="00847E07">
      <w:pPr>
        <w:widowControl w:val="0"/>
        <w:shd w:val="clear" w:color="auto" w:fill="FFFFFF" w:themeFill="background1"/>
        <w:spacing w:before="480" w:after="360"/>
        <w:jc w:val="center"/>
        <w:rPr>
          <w:rFonts w:ascii="Trebuchet MS" w:hAnsi="Trebuchet MS" w:cs="Tahoma"/>
          <w:b/>
          <w:sz w:val="32"/>
          <w:szCs w:val="32"/>
        </w:rPr>
      </w:pPr>
      <w:r w:rsidRPr="00A2578B">
        <w:rPr>
          <w:rFonts w:ascii="Trebuchet MS" w:hAnsi="Trebuchet MS" w:cs="Tahoma"/>
          <w:b/>
          <w:caps/>
          <w:sz w:val="32"/>
          <w:szCs w:val="32"/>
        </w:rPr>
        <w:t>Методика</w:t>
      </w:r>
      <w:r w:rsidRPr="00A2578B">
        <w:rPr>
          <w:rFonts w:ascii="Trebuchet MS" w:hAnsi="Trebuchet MS" w:cs="Tahoma"/>
          <w:b/>
          <w:caps/>
          <w:sz w:val="32"/>
          <w:szCs w:val="32"/>
        </w:rPr>
        <w:br/>
      </w:r>
      <w:r w:rsidRPr="00A2578B">
        <w:rPr>
          <w:rFonts w:ascii="Trebuchet MS" w:hAnsi="Trebuchet MS" w:cs="Tahoma"/>
          <w:b/>
          <w:sz w:val="32"/>
          <w:szCs w:val="32"/>
        </w:rPr>
        <w:t>за отчитане на гарантирания резултат</w:t>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БАЗОВО (НОРМАЛИЗИРАНО) ГОДИШНО ПОТРЕБЛЕНИЕ НА ЕНЕРГИЯ (БГПЕ) – (1)</w:t>
      </w:r>
    </w:p>
    <w:p w:rsidR="00847E07" w:rsidRPr="00A2578B" w:rsidRDefault="00847E07" w:rsidP="00847E07">
      <w:pPr>
        <w:widowControl w:val="0"/>
        <w:shd w:val="clear" w:color="auto" w:fill="FFFFFF" w:themeFill="background1"/>
        <w:spacing w:before="240" w:after="240"/>
        <w:ind w:left="425"/>
        <w:rPr>
          <w:rFonts w:eastAsia="Times New Roman" w:cs="Tahoma"/>
          <w:b/>
          <w:szCs w:val="18"/>
        </w:rPr>
      </w:pPr>
      <w:r w:rsidRPr="00A2578B">
        <w:rPr>
          <w:rFonts w:eastAsia="Times New Roman" w:cs="Tahoma"/>
          <w:szCs w:val="18"/>
        </w:rPr>
        <w:t>Представлява определеното от Възложителя потребление на енергия за Обектите, преди изпълнение на предвидените ЕСМ.</w:t>
      </w:r>
    </w:p>
    <w:p w:rsidR="00847E07" w:rsidRPr="00A2578B" w:rsidRDefault="00847E07" w:rsidP="00847E07">
      <w:pPr>
        <w:widowControl w:val="0"/>
        <w:shd w:val="clear" w:color="auto" w:fill="FFFFFF" w:themeFill="background1"/>
        <w:spacing w:before="240" w:after="240"/>
        <w:ind w:left="1276"/>
        <w:rPr>
          <w:rFonts w:eastAsia="Times New Roman" w:cs="Tahoma"/>
          <w:b/>
          <w:szCs w:val="18"/>
        </w:rPr>
      </w:pPr>
      <w:r w:rsidRPr="00A2578B">
        <w:rPr>
          <w:rFonts w:eastAsia="Times New Roman" w:cs="Tahoma"/>
          <w:b/>
          <w:szCs w:val="18"/>
        </w:rPr>
        <w:t>БГПЕ (1) – … kWh/година;</w:t>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ГАРАНТИРАНО ГОДИШНО ПОТРЕБЛЕНИЕ НА ЕНЕРГИЯ (ГГПЕ) - (2)</w:t>
      </w:r>
    </w:p>
    <w:p w:rsidR="00847E07" w:rsidRPr="00A2578B" w:rsidRDefault="00847E07" w:rsidP="00847E07">
      <w:pPr>
        <w:widowControl w:val="0"/>
        <w:shd w:val="clear" w:color="auto" w:fill="FFFFFF" w:themeFill="background1"/>
        <w:spacing w:before="240" w:after="240"/>
        <w:ind w:left="425"/>
        <w:rPr>
          <w:rFonts w:eastAsia="Times New Roman" w:cs="Tahoma"/>
          <w:b/>
          <w:szCs w:val="18"/>
        </w:rPr>
      </w:pPr>
      <w:r w:rsidRPr="00A2578B">
        <w:rPr>
          <w:rFonts w:eastAsia="Times New Roman" w:cs="Tahoma"/>
          <w:szCs w:val="18"/>
        </w:rPr>
        <w:t>Гарантираното годишно потребление на енергия, представлява гарантираното от Изпълнителя годишно потребление на енергия за Обектите, след изпълнение на предвидените ЕСМ:</w:t>
      </w:r>
    </w:p>
    <w:p w:rsidR="00847E07" w:rsidRPr="00A2578B" w:rsidRDefault="00847E07" w:rsidP="00847E07">
      <w:pPr>
        <w:widowControl w:val="0"/>
        <w:shd w:val="clear" w:color="auto" w:fill="FFFFFF" w:themeFill="background1"/>
        <w:spacing w:before="240" w:after="240"/>
        <w:ind w:left="1276"/>
        <w:rPr>
          <w:rFonts w:eastAsia="Times New Roman" w:cs="Tahoma"/>
          <w:b/>
          <w:szCs w:val="18"/>
        </w:rPr>
      </w:pPr>
      <w:r w:rsidRPr="00A2578B">
        <w:rPr>
          <w:rFonts w:eastAsia="Times New Roman" w:cs="Tahoma"/>
          <w:b/>
          <w:szCs w:val="18"/>
        </w:rPr>
        <w:t>ГГПЕ (9)– … kWh/година;</w:t>
      </w:r>
    </w:p>
    <w:p w:rsidR="00847E07" w:rsidRPr="00121459"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 xml:space="preserve">СТОЙНОСТ НА ГАРАНТИРАНОТО ГОДИШНО ПОТРЕБЛЕНИЕ НА ЕНЕРГИЯ (СГГПЕ) </w:t>
      </w:r>
      <w:r w:rsidR="00121459">
        <w:rPr>
          <w:rFonts w:ascii="Trebuchet MS" w:eastAsia="Times New Roman" w:hAnsi="Trebuchet MS" w:cs="Tahoma"/>
          <w:b/>
          <w:sz w:val="20"/>
          <w:szCs w:val="20"/>
        </w:rPr>
        <w:t>–</w:t>
      </w:r>
      <w:r w:rsidRPr="00A2578B">
        <w:rPr>
          <w:rFonts w:ascii="Trebuchet MS" w:eastAsia="Times New Roman" w:hAnsi="Trebuchet MS" w:cs="Tahoma"/>
          <w:b/>
          <w:sz w:val="20"/>
          <w:szCs w:val="20"/>
        </w:rPr>
        <w:t xml:space="preserve"> </w:t>
      </w:r>
    </w:p>
    <w:p w:rsidR="00847E07" w:rsidRDefault="00847E07" w:rsidP="00847E07">
      <w:pPr>
        <w:widowControl w:val="0"/>
        <w:shd w:val="clear" w:color="auto" w:fill="FFFFFF" w:themeFill="background1"/>
        <w:spacing w:before="240" w:after="240"/>
        <w:ind w:left="425"/>
        <w:rPr>
          <w:rFonts w:eastAsia="Times New Roman" w:cs="Tahoma"/>
          <w:szCs w:val="18"/>
          <w:lang w:val="en-US"/>
        </w:rPr>
      </w:pPr>
      <w:r w:rsidRPr="00A2578B">
        <w:rPr>
          <w:rFonts w:eastAsia="Times New Roman" w:cs="Tahoma"/>
          <w:szCs w:val="18"/>
        </w:rPr>
        <w:t>Стойността на гарантираното годишно потребление на енергия в лева, представлява произведението на гарантираното годишно потребление на електрическа енергия (ГГПЕЕ) с определената в Договора цена на електрическа енергия за Обектите:</w:t>
      </w:r>
    </w:p>
    <w:p w:rsidR="00121459" w:rsidRPr="00121459" w:rsidRDefault="00121459" w:rsidP="00847E07">
      <w:pPr>
        <w:widowControl w:val="0"/>
        <w:shd w:val="clear" w:color="auto" w:fill="FFFFFF" w:themeFill="background1"/>
        <w:spacing w:before="240" w:after="240"/>
        <w:ind w:left="425"/>
        <w:rPr>
          <w:rFonts w:ascii="Trebuchet MS" w:eastAsia="Times New Roman" w:hAnsi="Trebuchet MS" w:cs="Tahoma"/>
          <w:b/>
          <w:sz w:val="20"/>
          <w:szCs w:val="20"/>
          <w:lang w:val="en-US"/>
        </w:rPr>
      </w:pPr>
    </w:p>
    <w:p w:rsidR="00847E07" w:rsidRPr="00A2578B" w:rsidRDefault="00847E07" w:rsidP="00847E07">
      <w:pPr>
        <w:widowControl w:val="0"/>
        <w:shd w:val="clear" w:color="auto" w:fill="FFFFFF" w:themeFill="background1"/>
        <w:spacing w:before="120" w:after="120"/>
        <w:ind w:left="1276"/>
        <w:rPr>
          <w:rFonts w:eastAsia="Times New Roman" w:cs="Tahoma"/>
          <w:b/>
          <w:szCs w:val="18"/>
        </w:rPr>
      </w:pPr>
      <w:r w:rsidRPr="00A2578B">
        <w:rPr>
          <w:rFonts w:eastAsia="Times New Roman" w:cs="Tahoma"/>
          <w:b/>
          <w:szCs w:val="18"/>
        </w:rPr>
        <w:t>СГГПЕ = ГГПЕЕ … лв./kWh =</w:t>
      </w:r>
    </w:p>
    <w:p w:rsidR="00847E07" w:rsidRPr="00A2578B" w:rsidRDefault="00847E07" w:rsidP="00847E07">
      <w:pPr>
        <w:widowControl w:val="0"/>
        <w:shd w:val="clear" w:color="auto" w:fill="FFFFFF" w:themeFill="background1"/>
        <w:spacing w:before="120" w:after="120"/>
        <w:ind w:left="1276"/>
        <w:rPr>
          <w:rFonts w:eastAsia="Times New Roman" w:cs="Tahoma"/>
          <w:b/>
          <w:szCs w:val="18"/>
        </w:rPr>
      </w:pPr>
      <w:r w:rsidRPr="00A2578B">
        <w:rPr>
          <w:rFonts w:eastAsia="Times New Roman" w:cs="Tahoma"/>
          <w:b/>
          <w:szCs w:val="18"/>
        </w:rPr>
        <w:t>= … kWh/год.*… лв./kWh =&gt;&gt;</w:t>
      </w:r>
    </w:p>
    <w:p w:rsidR="00847E07" w:rsidRPr="00A2578B" w:rsidRDefault="00847E07" w:rsidP="00847E07">
      <w:pPr>
        <w:widowControl w:val="0"/>
        <w:shd w:val="clear" w:color="auto" w:fill="FFFFFF" w:themeFill="background1"/>
        <w:spacing w:before="120" w:after="120"/>
        <w:ind w:left="1276"/>
        <w:rPr>
          <w:rFonts w:eastAsia="Times New Roman" w:cs="Tahoma"/>
          <w:b/>
          <w:szCs w:val="18"/>
        </w:rPr>
      </w:pPr>
      <w:r w:rsidRPr="00A2578B">
        <w:rPr>
          <w:rFonts w:eastAsia="Times New Roman" w:cs="Tahoma"/>
          <w:b/>
          <w:szCs w:val="18"/>
        </w:rPr>
        <w:t>… лв./год. без ДДС</w:t>
      </w:r>
    </w:p>
    <w:p w:rsidR="00847E07" w:rsidRPr="00A2578B" w:rsidRDefault="00847E07" w:rsidP="00847E07">
      <w:pPr>
        <w:widowControl w:val="0"/>
        <w:shd w:val="clear" w:color="auto" w:fill="FFFFFF" w:themeFill="background1"/>
        <w:spacing w:before="120" w:after="120"/>
        <w:ind w:left="1276"/>
        <w:rPr>
          <w:rFonts w:eastAsia="Times New Roman" w:cs="Tahoma"/>
          <w:b/>
          <w:szCs w:val="18"/>
        </w:rPr>
      </w:pPr>
      <w:r w:rsidRPr="00A2578B">
        <w:rPr>
          <w:rFonts w:eastAsia="Times New Roman" w:cs="Tahoma"/>
          <w:b/>
          <w:szCs w:val="18"/>
        </w:rPr>
        <w:t>… лв./год. с ДДС</w:t>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ГАРАНТИРАНА ГОДИШНА ИКОНОМИЯ НА ЕНЕРГИЯ (ГГИЕ) - (3)</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Гарантираната годишна икономия на енергия представлява разликата между базовото (нормализирано) годишно потребление на енергия и гарантираното годишно потребление на енергия за Обектите.</w:t>
      </w:r>
    </w:p>
    <w:p w:rsidR="00847E07" w:rsidRPr="00A2578B" w:rsidRDefault="00847E07" w:rsidP="00847E07">
      <w:pPr>
        <w:widowControl w:val="0"/>
        <w:shd w:val="clear" w:color="auto" w:fill="FFFFFF" w:themeFill="background1"/>
        <w:spacing w:before="240" w:after="240"/>
        <w:ind w:left="1276"/>
        <w:rPr>
          <w:rFonts w:eastAsia="Times New Roman" w:cs="Tahoma"/>
          <w:b/>
          <w:szCs w:val="18"/>
        </w:rPr>
      </w:pPr>
      <w:r w:rsidRPr="00A2578B">
        <w:rPr>
          <w:rFonts w:eastAsia="Times New Roman" w:cs="Tahoma"/>
          <w:b/>
          <w:szCs w:val="18"/>
        </w:rPr>
        <w:t>ГГИЕ = БГПЕ - ГГПЕ = … – … = … kWh/година</w:t>
      </w:r>
    </w:p>
    <w:p w:rsidR="00847E07" w:rsidRPr="00A2578B" w:rsidRDefault="00847E07" w:rsidP="00847E07">
      <w:pPr>
        <w:widowControl w:val="0"/>
        <w:shd w:val="clear" w:color="auto" w:fill="FFFFFF" w:themeFill="background1"/>
        <w:spacing w:before="240" w:after="240"/>
        <w:jc w:val="both"/>
        <w:rPr>
          <w:rFonts w:eastAsia="Times New Roman" w:cs="Tahoma"/>
          <w:b/>
          <w:szCs w:val="18"/>
        </w:rPr>
      </w:pPr>
    </w:p>
    <w:p w:rsidR="00651B97" w:rsidRPr="00A2578B" w:rsidRDefault="00651B97" w:rsidP="00847E07">
      <w:pPr>
        <w:widowControl w:val="0"/>
        <w:shd w:val="clear" w:color="auto" w:fill="FFFFFF" w:themeFill="background1"/>
        <w:spacing w:line="240" w:lineRule="auto"/>
        <w:jc w:val="both"/>
        <w:rPr>
          <w:rFonts w:eastAsia="Times New Roman" w:cs="Tahoma"/>
          <w:b/>
          <w:szCs w:val="18"/>
        </w:rPr>
      </w:pPr>
    </w:p>
    <w:p w:rsidR="00651B97" w:rsidRPr="00A2578B" w:rsidRDefault="00651B97" w:rsidP="00847E07">
      <w:pPr>
        <w:widowControl w:val="0"/>
        <w:shd w:val="clear" w:color="auto" w:fill="FFFFFF" w:themeFill="background1"/>
        <w:spacing w:line="240" w:lineRule="auto"/>
        <w:jc w:val="both"/>
        <w:rPr>
          <w:rFonts w:eastAsia="Times New Roman" w:cs="Tahoma"/>
          <w:b/>
          <w:szCs w:val="18"/>
        </w:rPr>
      </w:pPr>
    </w:p>
    <w:p w:rsidR="00847E07" w:rsidRPr="00A2578B" w:rsidRDefault="00847E07" w:rsidP="00651B97">
      <w:pPr>
        <w:widowControl w:val="0"/>
        <w:shd w:val="clear" w:color="auto" w:fill="FFFFFF" w:themeFill="background1"/>
        <w:spacing w:line="240" w:lineRule="auto"/>
        <w:jc w:val="both"/>
        <w:rPr>
          <w:rFonts w:eastAsia="Times New Roman" w:cs="Tahoma"/>
          <w:b/>
          <w:caps/>
          <w:sz w:val="20"/>
          <w:szCs w:val="20"/>
        </w:rPr>
      </w:pPr>
      <w:r w:rsidRPr="00A2578B">
        <w:rPr>
          <w:rFonts w:eastAsia="Times New Roman" w:cs="Tahoma"/>
          <w:b/>
          <w:caps/>
          <w:sz w:val="20"/>
          <w:szCs w:val="20"/>
        </w:rPr>
        <w:br w:type="page"/>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lastRenderedPageBreak/>
        <w:t>ОТЧИТАНЕ НА ГАРАНТИРАНИЯ РЕЗУЛТАТ</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Отчитането на гарантирания резултат се извършва с помощ</w:t>
      </w:r>
      <w:r w:rsidR="007D2A01" w:rsidRPr="00A2578B">
        <w:rPr>
          <w:rFonts w:eastAsia="Times New Roman" w:cs="Tahoma"/>
          <w:szCs w:val="18"/>
        </w:rPr>
        <w:t>т</w:t>
      </w:r>
      <w:r w:rsidRPr="00A2578B">
        <w:rPr>
          <w:rFonts w:eastAsia="Times New Roman" w:cs="Tahoma"/>
          <w:szCs w:val="18"/>
        </w:rPr>
        <w:t>а на следната таблица:</w:t>
      </w:r>
    </w:p>
    <w:tbl>
      <w:tblPr>
        <w:tblStyle w:val="TableGrid5"/>
        <w:tblW w:w="4271" w:type="pct"/>
        <w:tblLook w:val="04A0" w:firstRow="1" w:lastRow="0" w:firstColumn="1" w:lastColumn="0" w:noHBand="0" w:noVBand="1"/>
      </w:tblPr>
      <w:tblGrid>
        <w:gridCol w:w="1387"/>
        <w:gridCol w:w="1386"/>
        <w:gridCol w:w="1377"/>
        <w:gridCol w:w="1363"/>
        <w:gridCol w:w="1328"/>
        <w:gridCol w:w="1093"/>
      </w:tblGrid>
      <w:tr w:rsidR="00847E07" w:rsidRPr="00A2578B" w:rsidTr="009C0AB9">
        <w:trPr>
          <w:trHeight w:val="421"/>
        </w:trPr>
        <w:tc>
          <w:tcPr>
            <w:tcW w:w="7933" w:type="dxa"/>
            <w:gridSpan w:val="6"/>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cs="Tahoma"/>
                <w:b/>
                <w:szCs w:val="18"/>
              </w:rPr>
              <w:t>СТОЙНОСТИ ЗА РЕФЕРЕНТНАТА ГОДИНА (2015)</w:t>
            </w:r>
          </w:p>
        </w:tc>
      </w:tr>
      <w:tr w:rsidR="00847E07" w:rsidRPr="00A2578B" w:rsidTr="009C0AB9">
        <w:trPr>
          <w:trHeight w:val="711"/>
        </w:trPr>
        <w:tc>
          <w:tcPr>
            <w:tcW w:w="1386" w:type="dxa"/>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Базово енергийно потребление</w:t>
            </w:r>
          </w:p>
        </w:tc>
        <w:tc>
          <w:tcPr>
            <w:tcW w:w="1386" w:type="dxa"/>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Гарантирано годишно енергийно потребление</w:t>
            </w:r>
          </w:p>
        </w:tc>
        <w:tc>
          <w:tcPr>
            <w:tcW w:w="1377" w:type="dxa"/>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Гарантирана годишна енергийна икономия</w:t>
            </w: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Приспадане от год. гарантирана икономия</w:t>
            </w:r>
          </w:p>
        </w:tc>
        <w:tc>
          <w:tcPr>
            <w:tcW w:w="1328" w:type="dxa"/>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Референтна цена на енергийния ресурс</w:t>
            </w:r>
          </w:p>
        </w:tc>
        <w:tc>
          <w:tcPr>
            <w:tcW w:w="1093" w:type="dxa"/>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Годишна вноска</w:t>
            </w: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1386"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1377"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1363"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1328"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лв./kWh</w:t>
            </w:r>
          </w:p>
        </w:tc>
        <w:tc>
          <w:tcPr>
            <w:tcW w:w="1093" w:type="dxa"/>
            <w:vAlign w:val="center"/>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w:t>
            </w: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w:t>
            </w: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2</w:t>
            </w: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3=(1-2)</w:t>
            </w: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4</w:t>
            </w: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5</w:t>
            </w: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6=(3-4)*5</w:t>
            </w:r>
          </w:p>
        </w:tc>
      </w:tr>
      <w:tr w:rsidR="00847E07" w:rsidRPr="00A2578B" w:rsidTr="009C0AB9">
        <w:trPr>
          <w:trHeight w:val="296"/>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lang w:val="en-US"/>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lang w:val="en-US"/>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lang w:val="en-US"/>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rPr>
          <w:trHeight w:val="282"/>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rPr>
          <w:trHeight w:val="296"/>
        </w:trPr>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86"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77"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6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328"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c>
          <w:tcPr>
            <w:tcW w:w="1093" w:type="dxa"/>
            <w:vAlign w:val="center"/>
          </w:tcPr>
          <w:p w:rsidR="00847E07" w:rsidRPr="00A2578B" w:rsidRDefault="00847E07" w:rsidP="009C0AB9">
            <w:pPr>
              <w:widowControl w:val="0"/>
              <w:shd w:val="clear" w:color="auto" w:fill="FFFFFF" w:themeFill="background1"/>
              <w:jc w:val="center"/>
              <w:rPr>
                <w:rFonts w:eastAsia="Times New Roman" w:cs="Tahoma"/>
                <w:szCs w:val="18"/>
              </w:rPr>
            </w:pPr>
          </w:p>
        </w:tc>
      </w:tr>
    </w:tbl>
    <w:p w:rsidR="00847E07" w:rsidRPr="00A2578B" w:rsidRDefault="00847E07" w:rsidP="00847E07">
      <w:pPr>
        <w:widowControl w:val="0"/>
        <w:shd w:val="clear" w:color="auto" w:fill="FFFFFF" w:themeFill="background1"/>
        <w:spacing w:before="120" w:after="120"/>
        <w:ind w:firstLine="709"/>
        <w:jc w:val="both"/>
        <w:rPr>
          <w:rFonts w:eastAsia="Times New Roman" w:cs="Tahoma"/>
          <w:szCs w:val="18"/>
        </w:rPr>
      </w:pPr>
    </w:p>
    <w:tbl>
      <w:tblPr>
        <w:tblStyle w:val="TableGrid5"/>
        <w:tblW w:w="4286" w:type="pct"/>
        <w:tblLook w:val="04A0" w:firstRow="1" w:lastRow="0" w:firstColumn="1" w:lastColumn="0" w:noHBand="0" w:noVBand="1"/>
      </w:tblPr>
      <w:tblGrid>
        <w:gridCol w:w="1329"/>
        <w:gridCol w:w="1329"/>
        <w:gridCol w:w="1325"/>
        <w:gridCol w:w="1327"/>
        <w:gridCol w:w="1326"/>
        <w:gridCol w:w="1326"/>
      </w:tblGrid>
      <w:tr w:rsidR="00847E07" w:rsidRPr="00A2578B" w:rsidTr="009C0AB9">
        <w:trPr>
          <w:trHeight w:val="410"/>
        </w:trPr>
        <w:tc>
          <w:tcPr>
            <w:tcW w:w="5000" w:type="pct"/>
            <w:gridSpan w:val="6"/>
            <w:vAlign w:val="center"/>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cs="Tahoma"/>
                <w:b/>
                <w:szCs w:val="18"/>
              </w:rPr>
              <w:t>СТОЙНОСТИ ЗА ТЕКУЩАТА ГОДИНА (20ХХ) ПО ОФЕРТА</w:t>
            </w:r>
          </w:p>
        </w:tc>
      </w:tr>
      <w:tr w:rsidR="00847E07" w:rsidRPr="00A2578B" w:rsidTr="009C0AB9">
        <w:trPr>
          <w:trHeight w:val="693"/>
        </w:trPr>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Базово енергийно потребление</w:t>
            </w:r>
          </w:p>
        </w:tc>
        <w:tc>
          <w:tcPr>
            <w:tcW w:w="834"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Гарантирано годишно енергийно потребление</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Гарантирана годишна енергийна икономия</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Приспадане от год. гарантирана икономия</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Референтна цена на енергийния ресурс</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Годишна вноска</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4"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4"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7</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8</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9=7-8</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10</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5</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11=(9-10)*5</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lang w:val="en-US"/>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bl>
    <w:p w:rsidR="00847E07" w:rsidRPr="00A2578B" w:rsidRDefault="00847E07" w:rsidP="00847E07">
      <w:pPr>
        <w:widowControl w:val="0"/>
        <w:shd w:val="clear" w:color="auto" w:fill="FFFFFF" w:themeFill="background1"/>
        <w:spacing w:before="120" w:after="120"/>
        <w:jc w:val="both"/>
        <w:rPr>
          <w:rFonts w:eastAsia="Times New Roman" w:cs="Tahoma"/>
          <w:szCs w:val="18"/>
        </w:rPr>
      </w:pPr>
    </w:p>
    <w:tbl>
      <w:tblPr>
        <w:tblStyle w:val="TableGrid5"/>
        <w:tblW w:w="4286" w:type="pct"/>
        <w:tblLook w:val="04A0" w:firstRow="1" w:lastRow="0" w:firstColumn="1" w:lastColumn="0" w:noHBand="0" w:noVBand="1"/>
      </w:tblPr>
      <w:tblGrid>
        <w:gridCol w:w="1329"/>
        <w:gridCol w:w="1329"/>
        <w:gridCol w:w="1325"/>
        <w:gridCol w:w="1327"/>
        <w:gridCol w:w="1326"/>
        <w:gridCol w:w="1326"/>
      </w:tblGrid>
      <w:tr w:rsidR="00847E07" w:rsidRPr="00A2578B" w:rsidTr="009C0AB9">
        <w:trPr>
          <w:trHeight w:val="410"/>
        </w:trPr>
        <w:tc>
          <w:tcPr>
            <w:tcW w:w="5000" w:type="pct"/>
            <w:gridSpan w:val="6"/>
            <w:vAlign w:val="center"/>
          </w:tcPr>
          <w:p w:rsidR="00847E07" w:rsidRPr="00A2578B" w:rsidRDefault="00847E07" w:rsidP="009C0AB9">
            <w:pPr>
              <w:widowControl w:val="0"/>
              <w:shd w:val="clear" w:color="auto" w:fill="FFFFFF" w:themeFill="background1"/>
              <w:jc w:val="center"/>
              <w:rPr>
                <w:rFonts w:eastAsia="Times New Roman" w:cs="Tahoma"/>
                <w:szCs w:val="18"/>
                <w:lang w:val="en-US"/>
              </w:rPr>
            </w:pPr>
            <w:r w:rsidRPr="00A2578B">
              <w:rPr>
                <w:rFonts w:cs="Tahoma"/>
                <w:b/>
                <w:szCs w:val="18"/>
              </w:rPr>
              <w:t>ДОСТИГНАТИ СТОЙНОСТИ ЗА ТЕКУЩАТА ГОДИНА (20ХХ)</w:t>
            </w:r>
          </w:p>
        </w:tc>
      </w:tr>
      <w:tr w:rsidR="00847E07" w:rsidRPr="00A2578B" w:rsidTr="009C0AB9">
        <w:trPr>
          <w:trHeight w:val="693"/>
        </w:trPr>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Базово енергийно потребление</w:t>
            </w:r>
          </w:p>
        </w:tc>
        <w:tc>
          <w:tcPr>
            <w:tcW w:w="834"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Достигнато годишно енергийно потребление</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Достигнатa годишна енергийна икономия</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Отстъпка от год. гарантирана икономия</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Референтна цена на енергийния ресурс</w:t>
            </w:r>
          </w:p>
        </w:tc>
        <w:tc>
          <w:tcPr>
            <w:tcW w:w="833"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Годишна вноска</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4"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4"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лв./kWh</w:t>
            </w:r>
          </w:p>
        </w:tc>
        <w:tc>
          <w:tcPr>
            <w:tcW w:w="833"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лв.</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7</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12</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13=7-12</w:t>
            </w: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10</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5</w:t>
            </w: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14=(13-10)*5</w:t>
            </w: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4"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833" w:type="pct"/>
          </w:tcPr>
          <w:p w:rsidR="00847E07" w:rsidRPr="00A2578B" w:rsidRDefault="00847E07" w:rsidP="009C0AB9">
            <w:pPr>
              <w:widowControl w:val="0"/>
              <w:shd w:val="clear" w:color="auto" w:fill="FFFFFF" w:themeFill="background1"/>
              <w:jc w:val="center"/>
              <w:rPr>
                <w:rFonts w:eastAsia="Times New Roman" w:cs="Tahoma"/>
                <w:szCs w:val="18"/>
              </w:rPr>
            </w:pPr>
          </w:p>
        </w:tc>
      </w:tr>
    </w:tbl>
    <w:p w:rsidR="00847E07" w:rsidRDefault="00847E07" w:rsidP="00847E07">
      <w:pPr>
        <w:widowControl w:val="0"/>
        <w:shd w:val="clear" w:color="auto" w:fill="FFFFFF" w:themeFill="background1"/>
        <w:jc w:val="both"/>
        <w:rPr>
          <w:rFonts w:cs="Tahoma"/>
          <w:szCs w:val="18"/>
        </w:rPr>
      </w:pPr>
    </w:p>
    <w:p w:rsidR="00133E44" w:rsidRPr="00A2578B" w:rsidRDefault="00133E44" w:rsidP="00847E07">
      <w:pPr>
        <w:widowControl w:val="0"/>
        <w:shd w:val="clear" w:color="auto" w:fill="FFFFFF" w:themeFill="background1"/>
        <w:jc w:val="both"/>
        <w:rPr>
          <w:rFonts w:cs="Tahoma"/>
          <w:szCs w:val="18"/>
        </w:rPr>
      </w:pP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eastAsia="Times New Roman" w:cs="Tahoma"/>
          <w:szCs w:val="18"/>
        </w:rPr>
        <w:lastRenderedPageBreak/>
        <w:t xml:space="preserve">Приспадане от год. гарантирана икономия </w:t>
      </w:r>
      <w:r w:rsidRPr="00A2578B">
        <w:rPr>
          <w:rFonts w:eastAsia="Times New Roman" w:cs="Tahoma"/>
          <w:szCs w:val="18"/>
          <w:lang w:val="en-US"/>
        </w:rPr>
        <w:t>(</w:t>
      </w:r>
      <w:r w:rsidRPr="00A2578B">
        <w:rPr>
          <w:rFonts w:eastAsia="Times New Roman" w:cs="Tahoma"/>
          <w:szCs w:val="18"/>
        </w:rPr>
        <w:t>4</w:t>
      </w:r>
      <w:r w:rsidRPr="00A2578B">
        <w:rPr>
          <w:rFonts w:eastAsia="Times New Roman" w:cs="Tahoma"/>
          <w:szCs w:val="18"/>
          <w:lang w:val="en-US"/>
        </w:rPr>
        <w:t>)</w:t>
      </w:r>
      <w:r w:rsidRPr="00A2578B">
        <w:rPr>
          <w:rFonts w:eastAsia="Times New Roman" w:cs="Tahoma"/>
          <w:szCs w:val="18"/>
        </w:rPr>
        <w:t xml:space="preserve"> – включва консумираната ел. енергия на </w:t>
      </w:r>
      <w:proofErr w:type="spellStart"/>
      <w:r w:rsidRPr="00A2578B">
        <w:rPr>
          <w:rFonts w:eastAsia="Times New Roman" w:cs="Tahoma"/>
          <w:szCs w:val="18"/>
        </w:rPr>
        <w:t>новоприсъединени</w:t>
      </w:r>
      <w:proofErr w:type="spellEnd"/>
      <w:r w:rsidRPr="00A2578B">
        <w:rPr>
          <w:rFonts w:eastAsia="Times New Roman" w:cs="Tahoma"/>
          <w:szCs w:val="18"/>
        </w:rPr>
        <w:t xml:space="preserve"> светлинни точки, на съществуващи светлинни точки от други проекти неподлежащи на ЕСМ и други консуматори, различни от тези свързани със системата за улично осветление.</w:t>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ДОСТИГНАТО ГОДИШНО ПОТРЕБЛЕНИЕ НА ЕНЕРГИЯ (ДГПЕ) - (12)</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Достигнатото годишно потребление на енергия е потребената енергия в kWh, за една календарна година, след изпълнени ЕСМ.</w:t>
      </w:r>
    </w:p>
    <w:p w:rsidR="00847E07" w:rsidRPr="00A2578B" w:rsidRDefault="00847E07" w:rsidP="007D2A01">
      <w:pPr>
        <w:ind w:left="426"/>
      </w:pPr>
      <w:r w:rsidRPr="00A2578B">
        <w:t>Ежегодно, в срок до 10 (десет) календарни дни от изтичането на една година от датата, на която е бил подписан приемо-предавателния протокол, упълномощени представители на Страните отчитат показанията на База данните от фактурите на доставчика на електроенергия.</w:t>
      </w:r>
      <w:r w:rsidRPr="00A2578B">
        <w:rPr>
          <w:color w:val="00000A"/>
        </w:rPr>
        <w:t xml:space="preserve"> Ежемесечно, в срок до 10 (десет) календарни дни от датата на получаване на фактурата за електроенергия за уличното осветление, ВЪЗЛОЖИТЕЛЯТ я предоставя на ИЗПЪЛНИТЕЛЯ. </w:t>
      </w:r>
    </w:p>
    <w:p w:rsidR="00847E07" w:rsidRPr="00A2578B" w:rsidRDefault="00847E07" w:rsidP="00847E07">
      <w:pPr>
        <w:widowControl w:val="0"/>
        <w:shd w:val="clear" w:color="auto" w:fill="FFFFFF" w:themeFill="background1"/>
        <w:spacing w:before="240" w:after="240"/>
        <w:ind w:left="425"/>
        <w:rPr>
          <w:rFonts w:eastAsia="Times New Roman" w:cs="Tahoma"/>
          <w:szCs w:val="18"/>
        </w:rPr>
      </w:pPr>
      <w:r w:rsidRPr="00A2578B">
        <w:rPr>
          <w:rFonts w:eastAsia="Times New Roman" w:cs="Tahoma"/>
          <w:szCs w:val="18"/>
        </w:rPr>
        <w:t xml:space="preserve">Последното отчитане на уредите се извършва в 10 (десет) дневен срок от изтичането на срока на Договора и се отнася за оставащите месеци от действието на Договора за всички Обекти, тоест за периода от изтичането на последната пълна отчетна календарна година до края на срока на Договора. </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 xml:space="preserve">При определянето на достигнатото годишно потребление на електрическа енергия следва да се определи и </w:t>
      </w:r>
      <w:proofErr w:type="spellStart"/>
      <w:r w:rsidRPr="00A2578B">
        <w:rPr>
          <w:rFonts w:eastAsia="Times New Roman" w:cs="Tahoma"/>
          <w:szCs w:val="18"/>
        </w:rPr>
        <w:t>потребено</w:t>
      </w:r>
      <w:proofErr w:type="spellEnd"/>
      <w:r w:rsidRPr="00A2578B">
        <w:rPr>
          <w:rFonts w:eastAsia="Times New Roman" w:cs="Tahoma"/>
          <w:szCs w:val="18"/>
        </w:rPr>
        <w:t xml:space="preserve"> количество електрическа енергия, в kWh, за една календарна година. </w:t>
      </w:r>
    </w:p>
    <w:p w:rsidR="00847E07" w:rsidRPr="00A2578B" w:rsidRDefault="00847E07" w:rsidP="00847E07">
      <w:pPr>
        <w:widowControl w:val="0"/>
        <w:shd w:val="clear" w:color="auto" w:fill="FFFFFF" w:themeFill="background1"/>
        <w:spacing w:before="240" w:after="240"/>
        <w:ind w:left="425"/>
        <w:rPr>
          <w:rFonts w:eastAsia="Times New Roman" w:cs="Tahoma"/>
          <w:szCs w:val="18"/>
        </w:rPr>
      </w:pPr>
      <w:r w:rsidRPr="00A2578B">
        <w:rPr>
          <w:rFonts w:eastAsia="Times New Roman" w:cs="Tahoma"/>
          <w:szCs w:val="18"/>
        </w:rPr>
        <w:t>В колона (1) се записва посоченото в Договора от Възложителя нормализирано базово потребление на енергия.</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ДОСТИГНАТА ГОДИШНА ИКОНОМИЯ НА ЕНЕРГИЯ (ДГИЕ) - (13)</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Достигнатата годишна икономия на енергия за Обектите</w:t>
      </w:r>
      <w:r w:rsidR="007D2A01" w:rsidRPr="00A2578B">
        <w:rPr>
          <w:rFonts w:eastAsia="Times New Roman" w:cs="Tahoma"/>
          <w:szCs w:val="18"/>
          <w:lang w:val="en-US"/>
        </w:rPr>
        <w:t xml:space="preserve"> </w:t>
      </w:r>
      <w:r w:rsidRPr="00A2578B">
        <w:rPr>
          <w:rFonts w:eastAsia="Times New Roman" w:cs="Tahoma"/>
          <w:szCs w:val="18"/>
        </w:rPr>
        <w:t>представлява разликата между Базовото (нормализирано) годишно потребление на енергия и достигнатото годишно потребление на енергия.</w:t>
      </w:r>
    </w:p>
    <w:p w:rsidR="00847E07" w:rsidRPr="00A2578B" w:rsidRDefault="00847E07" w:rsidP="00847E07">
      <w:pPr>
        <w:widowControl w:val="0"/>
        <w:numPr>
          <w:ilvl w:val="0"/>
          <w:numId w:val="20"/>
        </w:numPr>
        <w:shd w:val="clear" w:color="auto" w:fill="FFFFFF" w:themeFill="background1"/>
        <w:spacing w:before="240" w:after="240"/>
        <w:ind w:left="425" w:hanging="357"/>
        <w:rPr>
          <w:rFonts w:ascii="Trebuchet MS" w:eastAsia="Times New Roman" w:hAnsi="Trebuchet MS" w:cs="Tahoma"/>
          <w:b/>
          <w:sz w:val="20"/>
          <w:szCs w:val="20"/>
        </w:rPr>
      </w:pPr>
      <w:r w:rsidRPr="00A2578B">
        <w:rPr>
          <w:rFonts w:ascii="Trebuchet MS" w:eastAsia="Times New Roman" w:hAnsi="Trebuchet MS" w:cs="Tahoma"/>
          <w:b/>
          <w:sz w:val="20"/>
          <w:szCs w:val="20"/>
        </w:rPr>
        <w:t>ИЗЧИСЛЯВАНЕ НА КОЕФИЦИЕНТА НА ЕФЕКТИВНОСТ (КЕ)</w:t>
      </w:r>
    </w:p>
    <w:p w:rsidR="00847E07" w:rsidRPr="00A2578B" w:rsidRDefault="00847E07" w:rsidP="00847E07">
      <w:pPr>
        <w:widowControl w:val="0"/>
        <w:shd w:val="clear" w:color="auto" w:fill="FFFFFF" w:themeFill="background1"/>
        <w:spacing w:before="240" w:after="240"/>
        <w:ind w:left="425"/>
        <w:rPr>
          <w:rFonts w:ascii="Trebuchet MS" w:eastAsia="Times New Roman" w:hAnsi="Trebuchet MS" w:cs="Tahoma"/>
          <w:b/>
          <w:sz w:val="20"/>
          <w:szCs w:val="20"/>
        </w:rPr>
      </w:pPr>
      <w:r w:rsidRPr="00A2578B">
        <w:rPr>
          <w:rFonts w:eastAsia="Times New Roman" w:cs="Tahoma"/>
          <w:szCs w:val="18"/>
        </w:rPr>
        <w:t>Коефициентът на ефективност е равен на отношението между достигнатата годишна икономия на енергия (13) и гарантираната годишна икономия на енергия (9) за Обектите:</w:t>
      </w:r>
    </w:p>
    <w:p w:rsidR="00847E07" w:rsidRPr="00A2578B" w:rsidRDefault="00847E07" w:rsidP="00847E07">
      <w:pPr>
        <w:widowControl w:val="0"/>
        <w:shd w:val="clear" w:color="auto" w:fill="FFFFFF" w:themeFill="background1"/>
        <w:spacing w:before="120" w:after="120"/>
        <w:ind w:left="1276"/>
        <w:rPr>
          <w:rFonts w:eastAsia="Times New Roman" w:cs="Tahoma"/>
          <w:b/>
          <w:szCs w:val="18"/>
        </w:rPr>
      </w:pPr>
      <w:r w:rsidRPr="00A2578B">
        <w:rPr>
          <w:rFonts w:eastAsia="Times New Roman" w:cs="Tahoma"/>
          <w:b/>
          <w:szCs w:val="18"/>
        </w:rPr>
        <w:t xml:space="preserve">КЕ = </w:t>
      </w:r>
      <w:r w:rsidR="00F149B3">
        <w:rPr>
          <w:rFonts w:eastAsia="Times New Roman" w:cs="Tahoma"/>
          <w:b/>
          <w:szCs w:val="18"/>
        </w:rPr>
        <w:t>ДГИЕ/ГГИЕ</w:t>
      </w:r>
      <w:r w:rsidRPr="00A2578B">
        <w:rPr>
          <w:rFonts w:eastAsia="Times New Roman" w:cs="Tahoma"/>
          <w:b/>
          <w:szCs w:val="18"/>
        </w:rPr>
        <w:t xml:space="preserve"> = ... </w:t>
      </w:r>
      <w:proofErr w:type="spellStart"/>
      <w:r w:rsidRPr="00A2578B">
        <w:rPr>
          <w:rFonts w:eastAsia="Times New Roman" w:cs="Tahoma"/>
          <w:b/>
          <w:szCs w:val="18"/>
        </w:rPr>
        <w:t>kWh</w:t>
      </w:r>
      <w:proofErr w:type="spellEnd"/>
      <w:r w:rsidRPr="00A2578B">
        <w:rPr>
          <w:rFonts w:eastAsia="Times New Roman" w:cs="Tahoma"/>
          <w:b/>
          <w:szCs w:val="18"/>
        </w:rPr>
        <w:t xml:space="preserve">/… </w:t>
      </w:r>
      <w:proofErr w:type="spellStart"/>
      <w:r w:rsidRPr="00A2578B">
        <w:rPr>
          <w:rFonts w:eastAsia="Times New Roman" w:cs="Tahoma"/>
          <w:b/>
          <w:szCs w:val="18"/>
        </w:rPr>
        <w:t>kWh</w:t>
      </w:r>
      <w:proofErr w:type="spellEnd"/>
      <w:r w:rsidRPr="00A2578B">
        <w:rPr>
          <w:rFonts w:eastAsia="Times New Roman" w:cs="Tahoma"/>
          <w:b/>
          <w:szCs w:val="18"/>
        </w:rPr>
        <w:t xml:space="preserve"> = …</w:t>
      </w:r>
      <w:proofErr w:type="spellStart"/>
      <w:r w:rsidRPr="00A2578B">
        <w:rPr>
          <w:rFonts w:eastAsia="Times New Roman" w:cs="Tahoma"/>
          <w:b/>
          <w:szCs w:val="18"/>
        </w:rPr>
        <w:t>kWh</w:t>
      </w:r>
      <w:proofErr w:type="spellEnd"/>
    </w:p>
    <w:p w:rsidR="00847E07" w:rsidRPr="00A2578B" w:rsidRDefault="00847E07" w:rsidP="00847E07">
      <w:pPr>
        <w:widowControl w:val="0"/>
        <w:shd w:val="clear" w:color="auto" w:fill="FFFFFF" w:themeFill="background1"/>
        <w:spacing w:before="240" w:after="240"/>
        <w:ind w:left="425"/>
        <w:rPr>
          <w:rFonts w:eastAsia="Times New Roman" w:cs="Tahoma"/>
          <w:szCs w:val="18"/>
        </w:rPr>
      </w:pPr>
      <w:r w:rsidRPr="00A2578B">
        <w:rPr>
          <w:rFonts w:eastAsia="Times New Roman" w:cs="Tahoma"/>
          <w:szCs w:val="18"/>
        </w:rPr>
        <w:t>Гарантираният резултат е постигнат при изчислена стойност на КЕ равна или по-висока от 1.</w:t>
      </w:r>
    </w:p>
    <w:p w:rsidR="00847E07" w:rsidRPr="00A2578B" w:rsidRDefault="00847E07" w:rsidP="007D2A01">
      <w:pPr>
        <w:widowControl w:val="0"/>
        <w:shd w:val="clear" w:color="auto" w:fill="FFFFFF" w:themeFill="background1"/>
        <w:spacing w:after="240"/>
        <w:ind w:left="425"/>
        <w:rPr>
          <w:rFonts w:eastAsia="Times New Roman" w:cs="Tahoma"/>
          <w:szCs w:val="18"/>
        </w:rPr>
      </w:pPr>
      <w:r w:rsidRPr="00A2578B">
        <w:rPr>
          <w:rFonts w:eastAsia="Times New Roman" w:cs="Tahoma"/>
          <w:szCs w:val="18"/>
        </w:rPr>
        <w:t>Коефициентът на ефективност се изчислява ежегодно и на негова база се определя необходимостта от плащане на неустойка на Възложителя.</w:t>
      </w:r>
    </w:p>
    <w:p w:rsidR="00847E07" w:rsidRPr="00A2578B" w:rsidRDefault="00847E07" w:rsidP="007D2A01">
      <w:pPr>
        <w:widowControl w:val="0"/>
        <w:shd w:val="clear" w:color="auto" w:fill="FFFFFF" w:themeFill="background1"/>
        <w:spacing w:after="120"/>
        <w:jc w:val="both"/>
        <w:rPr>
          <w:rFonts w:cs="Tahoma"/>
          <w:szCs w:val="18"/>
        </w:rPr>
      </w:pPr>
      <w:r w:rsidRPr="00A2578B">
        <w:rPr>
          <w:rFonts w:eastAsia="Times New Roman" w:cs="Tahoma"/>
          <w:b/>
          <w:szCs w:val="18"/>
        </w:rPr>
        <w:t>Мониторинговия доклад трябва да съдържа и:</w:t>
      </w:r>
    </w:p>
    <w:p w:rsidR="00847E07" w:rsidRPr="00A2578B" w:rsidRDefault="00847E07" w:rsidP="00847E07">
      <w:pPr>
        <w:pStyle w:val="ListParagraph"/>
        <w:numPr>
          <w:ilvl w:val="0"/>
          <w:numId w:val="49"/>
        </w:numPr>
        <w:shd w:val="clear" w:color="auto" w:fill="FFFFFF" w:themeFill="background1"/>
        <w:spacing w:before="0" w:after="0" w:line="240" w:lineRule="auto"/>
        <w:jc w:val="both"/>
        <w:rPr>
          <w:szCs w:val="28"/>
          <w:lang w:val="en-US"/>
        </w:rPr>
      </w:pPr>
      <w:r w:rsidRPr="00A2578B">
        <w:rPr>
          <w:szCs w:val="28"/>
        </w:rPr>
        <w:t xml:space="preserve">Мониторинг на постигнатите спестявания СО2 след изпълнените ЕСМ за съответната мониторингова година. Отклонение от гарантираното количество намалени СО2 - емисии. </w:t>
      </w:r>
    </w:p>
    <w:p w:rsidR="007D2A01" w:rsidRPr="00A2578B" w:rsidRDefault="007D2A01" w:rsidP="007D2A01">
      <w:pPr>
        <w:pStyle w:val="ListParagraph"/>
        <w:shd w:val="clear" w:color="auto" w:fill="FFFFFF" w:themeFill="background1"/>
        <w:spacing w:before="0" w:after="0" w:line="240" w:lineRule="auto"/>
        <w:ind w:left="1170"/>
        <w:jc w:val="both"/>
        <w:rPr>
          <w:szCs w:val="28"/>
          <w:lang w:val="en-US"/>
        </w:rPr>
      </w:pPr>
    </w:p>
    <w:p w:rsidR="00847E07" w:rsidRPr="00A2578B" w:rsidRDefault="00847E07" w:rsidP="00847E07">
      <w:pPr>
        <w:shd w:val="clear" w:color="auto" w:fill="FFFFFF" w:themeFill="background1"/>
        <w:spacing w:line="240" w:lineRule="auto"/>
        <w:jc w:val="both"/>
        <w:rPr>
          <w:b/>
          <w:lang w:val="en-US"/>
        </w:rPr>
      </w:pPr>
      <w:r w:rsidRPr="00A2578B">
        <w:rPr>
          <w:b/>
        </w:rPr>
        <w:t>ДОСТИГНАТИ СТОЙНОСТИ НА НАМАЛЕНИЯ СО2 ЗА ТЕКУЩАТА ГОДИНА (20ХХ)</w:t>
      </w:r>
    </w:p>
    <w:p w:rsidR="007D2A01" w:rsidRPr="00A2578B" w:rsidRDefault="007D2A01" w:rsidP="00847E07">
      <w:pPr>
        <w:shd w:val="clear" w:color="auto" w:fill="FFFFFF" w:themeFill="background1"/>
        <w:spacing w:line="240" w:lineRule="auto"/>
        <w:jc w:val="both"/>
        <w:rPr>
          <w:szCs w:val="28"/>
          <w:lang w:val="en-US"/>
        </w:rPr>
      </w:pPr>
    </w:p>
    <w:tbl>
      <w:tblPr>
        <w:tblStyle w:val="TableGrid5"/>
        <w:tblW w:w="2203" w:type="pct"/>
        <w:tblInd w:w="2258" w:type="dxa"/>
        <w:tblLook w:val="04A0" w:firstRow="1" w:lastRow="0" w:firstColumn="1" w:lastColumn="0" w:noHBand="0" w:noVBand="1"/>
      </w:tblPr>
      <w:tblGrid>
        <w:gridCol w:w="1510"/>
        <w:gridCol w:w="1198"/>
        <w:gridCol w:w="1493"/>
      </w:tblGrid>
      <w:tr w:rsidR="00847E07" w:rsidRPr="00A2578B" w:rsidTr="009C0AB9">
        <w:trPr>
          <w:trHeight w:val="693"/>
        </w:trPr>
        <w:tc>
          <w:tcPr>
            <w:tcW w:w="1845" w:type="pct"/>
            <w:vAlign w:val="center"/>
          </w:tcPr>
          <w:p w:rsidR="00847E07" w:rsidRPr="00A2578B" w:rsidRDefault="00847E07" w:rsidP="009C0AB9">
            <w:pPr>
              <w:widowControl w:val="0"/>
              <w:shd w:val="clear" w:color="auto" w:fill="FFFFFF" w:themeFill="background1"/>
              <w:jc w:val="center"/>
              <w:rPr>
                <w:rFonts w:cs="Tahoma"/>
                <w:szCs w:val="18"/>
              </w:rPr>
            </w:pPr>
            <w:r w:rsidRPr="00A2578B">
              <w:rPr>
                <w:szCs w:val="28"/>
              </w:rPr>
              <w:t>Гарантираното количество намалени СО2</w:t>
            </w:r>
          </w:p>
        </w:tc>
        <w:tc>
          <w:tcPr>
            <w:tcW w:w="1581"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 xml:space="preserve">Достигнато годишно </w:t>
            </w:r>
            <w:r w:rsidRPr="00A2578B">
              <w:rPr>
                <w:szCs w:val="28"/>
              </w:rPr>
              <w:t>количество намалени СО2</w:t>
            </w:r>
          </w:p>
        </w:tc>
        <w:tc>
          <w:tcPr>
            <w:tcW w:w="1574" w:type="pct"/>
            <w:vAlign w:val="center"/>
          </w:tcPr>
          <w:p w:rsidR="00847E07" w:rsidRPr="00A2578B" w:rsidRDefault="00847E07" w:rsidP="009C0AB9">
            <w:pPr>
              <w:widowControl w:val="0"/>
              <w:shd w:val="clear" w:color="auto" w:fill="FFFFFF" w:themeFill="background1"/>
              <w:jc w:val="center"/>
              <w:rPr>
                <w:rFonts w:cs="Tahoma"/>
                <w:szCs w:val="18"/>
              </w:rPr>
            </w:pPr>
            <w:r w:rsidRPr="00A2578B">
              <w:rPr>
                <w:rFonts w:cs="Tahoma"/>
                <w:szCs w:val="18"/>
              </w:rPr>
              <w:t xml:space="preserve">Отклонение от </w:t>
            </w:r>
            <w:r w:rsidRPr="00A2578B">
              <w:rPr>
                <w:szCs w:val="28"/>
              </w:rPr>
              <w:t>гарантираното количество намалени СО2</w:t>
            </w: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т/год.</w:t>
            </w:r>
          </w:p>
        </w:tc>
        <w:tc>
          <w:tcPr>
            <w:tcW w:w="1581"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т/год.</w:t>
            </w:r>
          </w:p>
        </w:tc>
        <w:tc>
          <w:tcPr>
            <w:tcW w:w="1574" w:type="pct"/>
          </w:tcPr>
          <w:p w:rsidR="00847E07" w:rsidRPr="00A2578B" w:rsidRDefault="00847E07" w:rsidP="009C0AB9">
            <w:pPr>
              <w:widowControl w:val="0"/>
              <w:shd w:val="clear" w:color="auto" w:fill="FFFFFF" w:themeFill="background1"/>
              <w:jc w:val="center"/>
              <w:rPr>
                <w:rFonts w:cs="Tahoma"/>
                <w:b/>
                <w:szCs w:val="18"/>
              </w:rPr>
            </w:pPr>
            <w:r w:rsidRPr="00A2578B">
              <w:rPr>
                <w:rFonts w:cs="Tahoma"/>
                <w:b/>
                <w:szCs w:val="18"/>
              </w:rPr>
              <w:t>т/год.</w:t>
            </w: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1</w:t>
            </w: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2</w:t>
            </w: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r w:rsidRPr="00A2578B">
              <w:rPr>
                <w:rFonts w:eastAsia="Times New Roman" w:cs="Tahoma"/>
                <w:szCs w:val="18"/>
              </w:rPr>
              <w:t>3=1-2</w:t>
            </w: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p>
        </w:tc>
      </w:tr>
      <w:tr w:rsidR="00847E07" w:rsidRPr="00A2578B" w:rsidTr="009C0AB9">
        <w:tc>
          <w:tcPr>
            <w:tcW w:w="1845"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81" w:type="pct"/>
          </w:tcPr>
          <w:p w:rsidR="00847E07" w:rsidRPr="00A2578B" w:rsidRDefault="00847E07" w:rsidP="009C0AB9">
            <w:pPr>
              <w:widowControl w:val="0"/>
              <w:shd w:val="clear" w:color="auto" w:fill="FFFFFF" w:themeFill="background1"/>
              <w:jc w:val="center"/>
              <w:rPr>
                <w:rFonts w:eastAsia="Times New Roman" w:cs="Tahoma"/>
                <w:szCs w:val="18"/>
              </w:rPr>
            </w:pPr>
          </w:p>
        </w:tc>
        <w:tc>
          <w:tcPr>
            <w:tcW w:w="1574" w:type="pct"/>
          </w:tcPr>
          <w:p w:rsidR="00847E07" w:rsidRPr="00A2578B" w:rsidRDefault="00847E07" w:rsidP="009C0AB9">
            <w:pPr>
              <w:widowControl w:val="0"/>
              <w:shd w:val="clear" w:color="auto" w:fill="FFFFFF" w:themeFill="background1"/>
              <w:jc w:val="center"/>
              <w:rPr>
                <w:rFonts w:eastAsia="Times New Roman" w:cs="Tahoma"/>
                <w:szCs w:val="18"/>
              </w:rPr>
            </w:pPr>
          </w:p>
        </w:tc>
      </w:tr>
    </w:tbl>
    <w:p w:rsidR="00847E07" w:rsidRPr="00A2578B" w:rsidRDefault="00847E07" w:rsidP="00847E07">
      <w:pPr>
        <w:pStyle w:val="ListParagraph"/>
        <w:shd w:val="clear" w:color="auto" w:fill="FFFFFF" w:themeFill="background1"/>
        <w:spacing w:before="0" w:after="0" w:line="240" w:lineRule="auto"/>
        <w:ind w:left="1170"/>
        <w:jc w:val="both"/>
        <w:rPr>
          <w:szCs w:val="28"/>
        </w:rPr>
      </w:pPr>
    </w:p>
    <w:p w:rsidR="00847E07" w:rsidRPr="00A2578B" w:rsidRDefault="00847E07" w:rsidP="00847E07">
      <w:pPr>
        <w:shd w:val="clear" w:color="auto" w:fill="FFFFFF" w:themeFill="background1"/>
        <w:spacing w:line="240" w:lineRule="auto"/>
        <w:jc w:val="both"/>
        <w:rPr>
          <w:szCs w:val="28"/>
        </w:rPr>
      </w:pPr>
    </w:p>
    <w:p w:rsidR="00847E07" w:rsidRPr="00A2578B" w:rsidRDefault="00847E07" w:rsidP="00847E07">
      <w:pPr>
        <w:pStyle w:val="ListParagraph"/>
        <w:shd w:val="clear" w:color="auto" w:fill="FFFFFF" w:themeFill="background1"/>
        <w:spacing w:before="0" w:after="0" w:line="240" w:lineRule="auto"/>
        <w:ind w:left="1170"/>
        <w:jc w:val="both"/>
        <w:rPr>
          <w:szCs w:val="28"/>
        </w:rPr>
      </w:pPr>
    </w:p>
    <w:p w:rsidR="00847E07" w:rsidRPr="00A2578B" w:rsidRDefault="00847E07" w:rsidP="00847E07">
      <w:pPr>
        <w:pStyle w:val="ListParagraph"/>
        <w:numPr>
          <w:ilvl w:val="0"/>
          <w:numId w:val="49"/>
        </w:numPr>
        <w:shd w:val="clear" w:color="auto" w:fill="FFFFFF" w:themeFill="background1"/>
        <w:spacing w:before="0" w:after="0" w:line="240" w:lineRule="auto"/>
        <w:jc w:val="both"/>
      </w:pPr>
      <w:r w:rsidRPr="00A2578B">
        <w:t xml:space="preserve">Доказване на постигнатата по БДС EN 13201:2016 необходима осветеност след изтичане на съответната мониторингова година с </w:t>
      </w:r>
      <w:r w:rsidR="00DF2622" w:rsidRPr="00A2578B">
        <w:t>предоставяне</w:t>
      </w:r>
      <w:r w:rsidRPr="00A2578B">
        <w:t xml:space="preserve"> на протоколи за измерването и.</w:t>
      </w:r>
    </w:p>
    <w:p w:rsidR="00847E07" w:rsidRPr="00A2578B" w:rsidRDefault="00847E07" w:rsidP="00847E07">
      <w:pPr>
        <w:pStyle w:val="Default"/>
        <w:widowControl w:val="0"/>
        <w:numPr>
          <w:ilvl w:val="0"/>
          <w:numId w:val="49"/>
        </w:numPr>
        <w:tabs>
          <w:tab w:val="left" w:pos="709"/>
          <w:tab w:val="left" w:pos="3838"/>
        </w:tabs>
        <w:suppressAutoHyphens/>
        <w:autoSpaceDE/>
        <w:autoSpaceDN/>
        <w:adjustRightInd/>
        <w:jc w:val="both"/>
        <w:rPr>
          <w:rFonts w:ascii="Tahoma" w:hAnsi="Tahoma" w:cs="Tahoma"/>
          <w:sz w:val="18"/>
          <w:szCs w:val="18"/>
        </w:rPr>
      </w:pPr>
      <w:r w:rsidRPr="00A2578B">
        <w:rPr>
          <w:rFonts w:ascii="Tahoma" w:hAnsi="Tahoma" w:cs="Tahoma"/>
          <w:color w:val="00000A"/>
          <w:sz w:val="18"/>
          <w:szCs w:val="18"/>
        </w:rPr>
        <w:t xml:space="preserve">В срок за изготвяне на </w:t>
      </w:r>
      <w:proofErr w:type="spellStart"/>
      <w:r w:rsidRPr="00A2578B">
        <w:rPr>
          <w:rFonts w:ascii="Tahoma" w:hAnsi="Tahoma" w:cs="Tahoma"/>
          <w:color w:val="00000A"/>
          <w:sz w:val="18"/>
          <w:szCs w:val="18"/>
        </w:rPr>
        <w:t>мониторинговия</w:t>
      </w:r>
      <w:proofErr w:type="spellEnd"/>
      <w:r w:rsidRPr="00A2578B">
        <w:rPr>
          <w:rFonts w:ascii="Tahoma" w:hAnsi="Tahoma" w:cs="Tahoma"/>
          <w:color w:val="00000A"/>
          <w:sz w:val="18"/>
          <w:szCs w:val="18"/>
        </w:rPr>
        <w:t xml:space="preserve"> доклад, ИЗПЪЛНИТЕЛЯТ изготвя и представя на ВЪЗЛОЖИТЕЛЯ – Сравнителна таблица на консумираната електро енергия по фактури и тази записана в системата за изминалия едногодишен период. </w:t>
      </w:r>
    </w:p>
    <w:p w:rsidR="00847E07" w:rsidRPr="001516C5" w:rsidRDefault="00847E07" w:rsidP="001516C5">
      <w:pPr>
        <w:pStyle w:val="ListParagraph"/>
        <w:shd w:val="clear" w:color="auto" w:fill="FFFFFF" w:themeFill="background1"/>
        <w:spacing w:before="0" w:after="0" w:line="240" w:lineRule="auto"/>
        <w:ind w:left="1170"/>
        <w:jc w:val="both"/>
        <w:rPr>
          <w:szCs w:val="28"/>
        </w:rPr>
      </w:pPr>
    </w:p>
    <w:p w:rsidR="009C0AB9" w:rsidRPr="009C0AB9" w:rsidRDefault="009C0AB9" w:rsidP="009C0AB9">
      <w:pPr>
        <w:spacing w:after="200" w:line="276" w:lineRule="auto"/>
        <w:rPr>
          <w:rFonts w:eastAsia="Times New Roman" w:cs="Tahoma"/>
          <w:szCs w:val="18"/>
        </w:rPr>
      </w:pPr>
    </w:p>
    <w:sectPr w:rsidR="009C0AB9" w:rsidRPr="009C0AB9" w:rsidSect="00291AA7">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5DA" w:rsidRDefault="003725DA" w:rsidP="001A5435">
      <w:pPr>
        <w:spacing w:line="240" w:lineRule="auto"/>
      </w:pPr>
      <w:r>
        <w:separator/>
      </w:r>
    </w:p>
  </w:endnote>
  <w:endnote w:type="continuationSeparator" w:id="0">
    <w:p w:rsidR="003725DA" w:rsidRDefault="003725DA" w:rsidP="001A5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Next for EVN Light">
    <w:altName w:val="Corbel"/>
    <w:panose1 w:val="00000000000000000000"/>
    <w:charset w:val="00"/>
    <w:family w:val="swiss"/>
    <w:notTrueType/>
    <w:pitch w:val="variable"/>
    <w:sig w:usb0="00000001"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Bookvar">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5DA" w:rsidRDefault="003725DA" w:rsidP="001A5435">
      <w:pPr>
        <w:spacing w:line="240" w:lineRule="auto"/>
      </w:pPr>
      <w:r>
        <w:separator/>
      </w:r>
    </w:p>
  </w:footnote>
  <w:footnote w:type="continuationSeparator" w:id="0">
    <w:p w:rsidR="003725DA" w:rsidRDefault="003725DA" w:rsidP="001A54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730149"/>
      <w:docPartObj>
        <w:docPartGallery w:val="Page Numbers (Top of Page)"/>
        <w:docPartUnique/>
      </w:docPartObj>
    </w:sdtPr>
    <w:sdtEndPr>
      <w:rPr>
        <w:noProof/>
      </w:rPr>
    </w:sdtEndPr>
    <w:sdtContent>
      <w:p w:rsidR="00EC44ED" w:rsidRDefault="00EC44ED">
        <w:pPr>
          <w:pStyle w:val="Header"/>
        </w:pPr>
        <w:r>
          <w:fldChar w:fldCharType="begin"/>
        </w:r>
        <w:r>
          <w:instrText xml:space="preserve"> PAGE   \* MERGEFORMAT </w:instrText>
        </w:r>
        <w:r>
          <w:fldChar w:fldCharType="separate"/>
        </w:r>
        <w:r w:rsidR="00AC13C7">
          <w:rPr>
            <w:noProof/>
          </w:rPr>
          <w:t>14</w:t>
        </w:r>
        <w:r>
          <w:rPr>
            <w:noProof/>
          </w:rPr>
          <w:fldChar w:fldCharType="end"/>
        </w:r>
      </w:p>
    </w:sdtContent>
  </w:sdt>
  <w:p w:rsidR="00EC44ED" w:rsidRDefault="00EC4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6.9pt;height:16.9pt" o:bullet="t">
        <v:imagedata r:id="rId1" o:title="bul 1"/>
      </v:shape>
    </w:pict>
  </w:numPicBullet>
  <w:abstractNum w:abstractNumId="0">
    <w:nsid w:val="FFFFFF7C"/>
    <w:multiLevelType w:val="singleLevel"/>
    <w:tmpl w:val="DF30F68C"/>
    <w:lvl w:ilvl="0">
      <w:start w:val="1"/>
      <w:numFmt w:val="decimal"/>
      <w:lvlText w:val="%1."/>
      <w:lvlJc w:val="left"/>
      <w:pPr>
        <w:tabs>
          <w:tab w:val="num" w:pos="1492"/>
        </w:tabs>
        <w:ind w:left="1492" w:hanging="360"/>
      </w:pPr>
    </w:lvl>
  </w:abstractNum>
  <w:abstractNum w:abstractNumId="1">
    <w:nsid w:val="FFFFFF7D"/>
    <w:multiLevelType w:val="singleLevel"/>
    <w:tmpl w:val="4D2CEBA6"/>
    <w:lvl w:ilvl="0">
      <w:start w:val="1"/>
      <w:numFmt w:val="decimal"/>
      <w:lvlText w:val="%1."/>
      <w:lvlJc w:val="left"/>
      <w:pPr>
        <w:tabs>
          <w:tab w:val="num" w:pos="1209"/>
        </w:tabs>
        <w:ind w:left="1209" w:hanging="360"/>
      </w:pPr>
    </w:lvl>
  </w:abstractNum>
  <w:abstractNum w:abstractNumId="2">
    <w:nsid w:val="FFFFFF7E"/>
    <w:multiLevelType w:val="singleLevel"/>
    <w:tmpl w:val="80943FAE"/>
    <w:lvl w:ilvl="0">
      <w:start w:val="1"/>
      <w:numFmt w:val="decimal"/>
      <w:lvlText w:val="%1."/>
      <w:lvlJc w:val="left"/>
      <w:pPr>
        <w:tabs>
          <w:tab w:val="num" w:pos="926"/>
        </w:tabs>
        <w:ind w:left="926" w:hanging="360"/>
      </w:pPr>
    </w:lvl>
  </w:abstractNum>
  <w:abstractNum w:abstractNumId="3">
    <w:nsid w:val="FFFFFF7F"/>
    <w:multiLevelType w:val="singleLevel"/>
    <w:tmpl w:val="32962D92"/>
    <w:lvl w:ilvl="0">
      <w:start w:val="1"/>
      <w:numFmt w:val="decimal"/>
      <w:lvlText w:val="%1."/>
      <w:lvlJc w:val="left"/>
      <w:pPr>
        <w:tabs>
          <w:tab w:val="num" w:pos="643"/>
        </w:tabs>
        <w:ind w:left="643" w:hanging="360"/>
      </w:pPr>
    </w:lvl>
  </w:abstractNum>
  <w:abstractNum w:abstractNumId="4">
    <w:nsid w:val="FFFFFF80"/>
    <w:multiLevelType w:val="singleLevel"/>
    <w:tmpl w:val="890ADC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BEC4C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7621C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7C69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1CE5EC"/>
    <w:lvl w:ilvl="0">
      <w:start w:val="1"/>
      <w:numFmt w:val="decimal"/>
      <w:lvlText w:val="%1."/>
      <w:lvlJc w:val="left"/>
      <w:pPr>
        <w:tabs>
          <w:tab w:val="num" w:pos="360"/>
        </w:tabs>
        <w:ind w:left="360" w:hanging="360"/>
      </w:pPr>
    </w:lvl>
  </w:abstractNum>
  <w:abstractNum w:abstractNumId="9">
    <w:nsid w:val="FFFFFF89"/>
    <w:multiLevelType w:val="singleLevel"/>
    <w:tmpl w:val="310031FA"/>
    <w:lvl w:ilvl="0">
      <w:start w:val="1"/>
      <w:numFmt w:val="bullet"/>
      <w:lvlText w:val=""/>
      <w:lvlJc w:val="left"/>
      <w:pPr>
        <w:tabs>
          <w:tab w:val="num" w:pos="360"/>
        </w:tabs>
        <w:ind w:left="360" w:hanging="360"/>
      </w:pPr>
      <w:rPr>
        <w:rFonts w:ascii="Symbol" w:hAnsi="Symbol" w:hint="default"/>
      </w:rPr>
    </w:lvl>
  </w:abstractNum>
  <w:abstractNum w:abstractNumId="10">
    <w:nsid w:val="00057A6E"/>
    <w:multiLevelType w:val="hybridMultilevel"/>
    <w:tmpl w:val="60981CDE"/>
    <w:lvl w:ilvl="0" w:tplc="D70217C2">
      <w:start w:val="1"/>
      <w:numFmt w:val="bullet"/>
      <w:lvlText w:val="◊"/>
      <w:lvlJc w:val="left"/>
      <w:pPr>
        <w:ind w:left="720" w:hanging="360"/>
      </w:pPr>
      <w:rPr>
        <w:rFonts w:ascii="Tahoma" w:hAnsi="Tahoma" w:hint="default"/>
        <w:b/>
        <w:i w:val="0"/>
        <w:color w:val="80C342"/>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29253B1"/>
    <w:multiLevelType w:val="multilevel"/>
    <w:tmpl w:val="828CCB10"/>
    <w:lvl w:ilvl="0">
      <w:start w:val="1"/>
      <w:numFmt w:val="decimal"/>
      <w:lvlText w:val="%1."/>
      <w:lvlJc w:val="left"/>
      <w:pPr>
        <w:ind w:left="360" w:hanging="360"/>
      </w:pPr>
      <w:rPr>
        <w:rFonts w:ascii="Tahoma" w:hAnsi="Tahoma" w:cs="Tahoma" w:hint="default"/>
        <w:b/>
        <w:sz w:val="20"/>
        <w:szCs w:val="20"/>
      </w:rPr>
    </w:lvl>
    <w:lvl w:ilvl="1">
      <w:start w:val="1"/>
      <w:numFmt w:val="decimal"/>
      <w:lvlText w:val="%1.%2."/>
      <w:lvlJc w:val="left"/>
      <w:pPr>
        <w:ind w:left="1474" w:hanging="1114"/>
      </w:pPr>
      <w:rPr>
        <w:rFonts w:cs="Times New Roman" w:hint="default"/>
        <w:b w:val="0"/>
        <w:sz w:val="20"/>
        <w:szCs w:val="20"/>
      </w:rPr>
    </w:lvl>
    <w:lvl w:ilvl="2">
      <w:start w:val="1"/>
      <w:numFmt w:val="decimal"/>
      <w:lvlText w:val="%1.%2.%3."/>
      <w:lvlJc w:val="left"/>
      <w:pPr>
        <w:ind w:left="2211" w:hanging="1491"/>
      </w:pPr>
      <w:rPr>
        <w:rFonts w:cs="Times New Roman" w:hint="default"/>
        <w:b w:val="0"/>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07156697"/>
    <w:multiLevelType w:val="multilevel"/>
    <w:tmpl w:val="4FDAD042"/>
    <w:styleLink w:val="EVNList"/>
    <w:lvl w:ilvl="0">
      <w:start w:val="1"/>
      <w:numFmt w:val="bullet"/>
      <w:lvlText w:val=""/>
      <w:lvlJc w:val="left"/>
      <w:pPr>
        <w:tabs>
          <w:tab w:val="num" w:pos="255"/>
        </w:tabs>
        <w:ind w:left="255" w:hanging="255"/>
      </w:pPr>
      <w:rPr>
        <w:rFonts w:ascii="Frutiger Next for EVN Light" w:hAnsi="Frutiger Next for EVN Light" w:hint="default"/>
        <w:sz w:val="19"/>
      </w:rPr>
    </w:lvl>
    <w:lvl w:ilvl="1">
      <w:start w:val="1"/>
      <w:numFmt w:val="bullet"/>
      <w:lvlText w:val="–"/>
      <w:lvlJc w:val="left"/>
      <w:pPr>
        <w:tabs>
          <w:tab w:val="num" w:pos="510"/>
        </w:tabs>
        <w:ind w:left="510" w:hanging="255"/>
      </w:pPr>
      <w:rPr>
        <w:rFonts w:ascii="Frutiger Next for EVN Light" w:hAnsi="Frutiger Next for EVN Light" w:hint="default"/>
        <w:sz w:val="19"/>
      </w:rPr>
    </w:lvl>
    <w:lvl w:ilvl="2">
      <w:start w:val="1"/>
      <w:numFmt w:val="bullet"/>
      <w:lvlText w:val="–"/>
      <w:lvlJc w:val="left"/>
      <w:pPr>
        <w:tabs>
          <w:tab w:val="num" w:pos="765"/>
        </w:tabs>
        <w:ind w:left="765" w:hanging="255"/>
      </w:pPr>
      <w:rPr>
        <w:rFonts w:ascii="Frutiger Next for EVN Light" w:hAnsi="Frutiger Next for EVN Light" w:hint="default"/>
      </w:rPr>
    </w:lvl>
    <w:lvl w:ilvl="3">
      <w:start w:val="1"/>
      <w:numFmt w:val="bullet"/>
      <w:lvlText w:val="–"/>
      <w:lvlJc w:val="left"/>
      <w:pPr>
        <w:tabs>
          <w:tab w:val="num" w:pos="1021"/>
        </w:tabs>
        <w:ind w:left="1020" w:hanging="255"/>
      </w:pPr>
      <w:rPr>
        <w:rFonts w:ascii="Frutiger Next for EVN Light" w:hAnsi="Frutiger Next for EVN Light" w:hint="default"/>
      </w:rPr>
    </w:lvl>
    <w:lvl w:ilvl="4">
      <w:start w:val="1"/>
      <w:numFmt w:val="bullet"/>
      <w:lvlText w:val="–"/>
      <w:lvlJc w:val="left"/>
      <w:pPr>
        <w:tabs>
          <w:tab w:val="num" w:pos="1276"/>
        </w:tabs>
        <w:ind w:left="1275" w:hanging="255"/>
      </w:pPr>
      <w:rPr>
        <w:rFonts w:ascii="Frutiger Next for EVN Light" w:hAnsi="Frutiger Next for EVN Light" w:hint="default"/>
      </w:rPr>
    </w:lvl>
    <w:lvl w:ilvl="5">
      <w:start w:val="1"/>
      <w:numFmt w:val="bullet"/>
      <w:lvlText w:val="–"/>
      <w:lvlJc w:val="left"/>
      <w:pPr>
        <w:tabs>
          <w:tab w:val="num" w:pos="1531"/>
        </w:tabs>
        <w:ind w:left="1530" w:hanging="255"/>
      </w:pPr>
      <w:rPr>
        <w:rFonts w:ascii="Frutiger Next for EVN Light" w:hAnsi="Frutiger Next for EVN Light" w:hint="default"/>
      </w:rPr>
    </w:lvl>
    <w:lvl w:ilvl="6">
      <w:start w:val="1"/>
      <w:numFmt w:val="bullet"/>
      <w:lvlText w:val="–"/>
      <w:lvlJc w:val="left"/>
      <w:pPr>
        <w:tabs>
          <w:tab w:val="num" w:pos="1786"/>
        </w:tabs>
        <w:ind w:left="1785" w:hanging="255"/>
      </w:pPr>
      <w:rPr>
        <w:rFonts w:ascii="Frutiger Next for EVN Light" w:hAnsi="Frutiger Next for EVN Light" w:hint="default"/>
      </w:rPr>
    </w:lvl>
    <w:lvl w:ilvl="7">
      <w:start w:val="1"/>
      <w:numFmt w:val="bullet"/>
      <w:lvlText w:val="–"/>
      <w:lvlJc w:val="left"/>
      <w:pPr>
        <w:tabs>
          <w:tab w:val="num" w:pos="2041"/>
        </w:tabs>
        <w:ind w:left="2040" w:hanging="255"/>
      </w:pPr>
      <w:rPr>
        <w:rFonts w:ascii="Frutiger Next for EVN Light" w:hAnsi="Frutiger Next for EVN Light" w:hint="default"/>
      </w:rPr>
    </w:lvl>
    <w:lvl w:ilvl="8">
      <w:start w:val="1"/>
      <w:numFmt w:val="bullet"/>
      <w:lvlText w:val="–"/>
      <w:lvlJc w:val="left"/>
      <w:pPr>
        <w:tabs>
          <w:tab w:val="num" w:pos="2296"/>
        </w:tabs>
        <w:ind w:left="2295" w:hanging="255"/>
      </w:pPr>
      <w:rPr>
        <w:rFonts w:ascii="Frutiger Next for EVN Light" w:hAnsi="Frutiger Next for EVN Light" w:hint="default"/>
      </w:rPr>
    </w:lvl>
  </w:abstractNum>
  <w:abstractNum w:abstractNumId="13">
    <w:nsid w:val="09495B65"/>
    <w:multiLevelType w:val="hybridMultilevel"/>
    <w:tmpl w:val="1D8CDB50"/>
    <w:lvl w:ilvl="0" w:tplc="24F67D1A">
      <w:start w:val="1"/>
      <w:numFmt w:val="decimal"/>
      <w:lvlText w:val="%1."/>
      <w:lvlJc w:val="left"/>
      <w:pPr>
        <w:ind w:left="360" w:hanging="360"/>
      </w:pPr>
      <w:rPr>
        <w:rFonts w:ascii="Tahoma" w:hAnsi="Tahoma" w:cs="Tahoma"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0D4E29CF"/>
    <w:multiLevelType w:val="hybridMultilevel"/>
    <w:tmpl w:val="5BAA0340"/>
    <w:lvl w:ilvl="0" w:tplc="D70217C2">
      <w:start w:val="1"/>
      <w:numFmt w:val="bullet"/>
      <w:lvlText w:val="◊"/>
      <w:lvlJc w:val="left"/>
      <w:pPr>
        <w:ind w:left="1080" w:hanging="360"/>
      </w:pPr>
      <w:rPr>
        <w:rFonts w:ascii="Tahoma" w:hAnsi="Tahoma" w:hint="default"/>
        <w:b/>
        <w:i w:val="0"/>
        <w:color w:val="80C342"/>
        <w:sz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0EFD3B9F"/>
    <w:multiLevelType w:val="hybridMultilevel"/>
    <w:tmpl w:val="3ABEFB74"/>
    <w:lvl w:ilvl="0" w:tplc="D1CC40BE">
      <w:start w:val="2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11A04A41"/>
    <w:multiLevelType w:val="multilevel"/>
    <w:tmpl w:val="E7EE4D28"/>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decimal"/>
      <w:lvlText w:val="%2.%3"/>
      <w:lvlJc w:val="left"/>
      <w:pPr>
        <w:ind w:left="1080" w:hanging="360"/>
      </w:pPr>
      <w:rPr>
        <w:rFonts w:hint="default"/>
      </w:rPr>
    </w:lvl>
    <w:lvl w:ilvl="3">
      <w:start w:val="1"/>
      <w:numFmt w:val="decimal"/>
      <w:lvlText w:val="%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3B374B8"/>
    <w:multiLevelType w:val="hybridMultilevel"/>
    <w:tmpl w:val="BE22D38E"/>
    <w:lvl w:ilvl="0" w:tplc="D70217C2">
      <w:start w:val="1"/>
      <w:numFmt w:val="bullet"/>
      <w:lvlText w:val="◊"/>
      <w:lvlJc w:val="left"/>
      <w:pPr>
        <w:ind w:left="360" w:hanging="360"/>
      </w:pPr>
      <w:rPr>
        <w:rFonts w:ascii="Tahoma" w:hAnsi="Tahoma" w:hint="default"/>
        <w:b/>
        <w:i w:val="0"/>
        <w:color w:val="80C342"/>
        <w:sz w:val="1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1542450C"/>
    <w:multiLevelType w:val="hybridMultilevel"/>
    <w:tmpl w:val="BF4C386C"/>
    <w:lvl w:ilvl="0" w:tplc="C9A8A682">
      <w:start w:val="2"/>
      <w:numFmt w:val="decimal"/>
      <w:lvlText w:val="%1."/>
      <w:lvlJc w:val="left"/>
      <w:pPr>
        <w:ind w:left="644" w:hanging="360"/>
      </w:pPr>
      <w:rPr>
        <w:b/>
        <w:i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17DE590C"/>
    <w:multiLevelType w:val="hybridMultilevel"/>
    <w:tmpl w:val="9B6E58EA"/>
    <w:styleLink w:val="EVNList1"/>
    <w:lvl w:ilvl="0" w:tplc="2F4E3D9A">
      <w:start w:val="1"/>
      <w:numFmt w:val="bullet"/>
      <w:pStyle w:val="ExEBulletPoints3"/>
      <w:lvlText w:val="‒"/>
      <w:lvlJc w:val="left"/>
      <w:pPr>
        <w:ind w:left="720" w:hanging="360"/>
      </w:pPr>
      <w:rPr>
        <w:rFonts w:ascii="Tahoma" w:hAnsi="Tahoma" w:hint="default"/>
        <w:b/>
        <w:i w:val="0"/>
        <w:color w:val="80C34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18995BA9"/>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19477A2D"/>
    <w:multiLevelType w:val="hybridMultilevel"/>
    <w:tmpl w:val="6B728AB0"/>
    <w:lvl w:ilvl="0" w:tplc="D70217C2">
      <w:start w:val="1"/>
      <w:numFmt w:val="bullet"/>
      <w:lvlText w:val="◊"/>
      <w:lvlJc w:val="left"/>
      <w:pPr>
        <w:ind w:left="1440" w:hanging="360"/>
      </w:pPr>
      <w:rPr>
        <w:rFonts w:ascii="Tahoma" w:hAnsi="Tahoma" w:hint="default"/>
        <w:b/>
        <w:i w:val="0"/>
        <w:color w:val="80C342"/>
        <w:sz w:val="18"/>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nsid w:val="1A8643FC"/>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1B745FE2"/>
    <w:multiLevelType w:val="hybridMultilevel"/>
    <w:tmpl w:val="617EA1E8"/>
    <w:lvl w:ilvl="0" w:tplc="1FDCA93E">
      <w:start w:val="1"/>
      <w:numFmt w:val="bullet"/>
      <w:lvlText w:val="◊"/>
      <w:lvlJc w:val="left"/>
      <w:pPr>
        <w:ind w:left="1287" w:hanging="360"/>
      </w:pPr>
      <w:rPr>
        <w:rFonts w:ascii="Tahoma" w:hAnsi="Tahoma" w:hint="default"/>
        <w:color w:val="80C342"/>
      </w:rPr>
    </w:lvl>
    <w:lvl w:ilvl="1" w:tplc="04090003">
      <w:start w:val="1"/>
      <w:numFmt w:val="bullet"/>
      <w:lvlText w:val="o"/>
      <w:lvlJc w:val="left"/>
      <w:pPr>
        <w:ind w:left="2007" w:hanging="360"/>
      </w:pPr>
      <w:rPr>
        <w:rFonts w:ascii="Courier New" w:hAnsi="Courier New" w:cs="Courier New" w:hint="default"/>
      </w:rPr>
    </w:lvl>
    <w:lvl w:ilvl="2" w:tplc="D70217C2">
      <w:start w:val="1"/>
      <w:numFmt w:val="bullet"/>
      <w:lvlText w:val="◊"/>
      <w:lvlJc w:val="left"/>
      <w:pPr>
        <w:ind w:left="2727" w:hanging="360"/>
      </w:pPr>
      <w:rPr>
        <w:rFonts w:ascii="Tahoma" w:hAnsi="Tahoma" w:hint="default"/>
        <w:b/>
        <w:i w:val="0"/>
        <w:color w:val="80C342"/>
        <w:sz w:val="18"/>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1E1B2D89"/>
    <w:multiLevelType w:val="hybridMultilevel"/>
    <w:tmpl w:val="6E900CC0"/>
    <w:lvl w:ilvl="0" w:tplc="D70217C2">
      <w:start w:val="1"/>
      <w:numFmt w:val="bullet"/>
      <w:lvlText w:val="◊"/>
      <w:lvlJc w:val="left"/>
      <w:pPr>
        <w:ind w:left="1068" w:hanging="360"/>
      </w:pPr>
      <w:rPr>
        <w:rFonts w:ascii="Tahoma" w:hAnsi="Tahoma" w:hint="default"/>
        <w:b/>
        <w:i w:val="0"/>
        <w:color w:val="80C342"/>
        <w:sz w:val="1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5">
    <w:nsid w:val="1E247476"/>
    <w:multiLevelType w:val="hybridMultilevel"/>
    <w:tmpl w:val="28522C02"/>
    <w:lvl w:ilvl="0" w:tplc="D70217C2">
      <w:start w:val="1"/>
      <w:numFmt w:val="bullet"/>
      <w:lvlText w:val="◊"/>
      <w:lvlJc w:val="left"/>
      <w:pPr>
        <w:ind w:left="720" w:hanging="360"/>
      </w:pPr>
      <w:rPr>
        <w:rFonts w:ascii="Tahoma" w:hAnsi="Tahoma" w:hint="default"/>
        <w:b/>
        <w:i w:val="0"/>
        <w:color w:val="80C342"/>
        <w:sz w:val="18"/>
      </w:rPr>
    </w:lvl>
    <w:lvl w:ilvl="1" w:tplc="0C070019">
      <w:start w:val="1"/>
      <w:numFmt w:val="lowerLetter"/>
      <w:lvlText w:val="%2."/>
      <w:lvlJc w:val="left"/>
      <w:pPr>
        <w:ind w:left="1440" w:hanging="360"/>
      </w:pPr>
    </w:lvl>
    <w:lvl w:ilvl="2" w:tplc="9CBC8470">
      <w:start w:val="1"/>
      <w:numFmt w:val="decimal"/>
      <w:lvlText w:val="%3."/>
      <w:lvlJc w:val="left"/>
      <w:pPr>
        <w:ind w:left="2340" w:hanging="360"/>
      </w:pPr>
      <w:rPr>
        <w:rFonts w:ascii="Tahoma" w:hAnsi="Tahoma" w:cs="Tahoma"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5C409BC"/>
    <w:multiLevelType w:val="hybridMultilevel"/>
    <w:tmpl w:val="03C034A2"/>
    <w:lvl w:ilvl="0" w:tplc="D70217C2">
      <w:start w:val="1"/>
      <w:numFmt w:val="bullet"/>
      <w:lvlText w:val="◊"/>
      <w:lvlJc w:val="left"/>
      <w:pPr>
        <w:ind w:left="720" w:hanging="360"/>
      </w:pPr>
      <w:rPr>
        <w:rFonts w:ascii="Tahoma" w:hAnsi="Tahoma" w:hint="default"/>
        <w:b/>
        <w:i w:val="0"/>
        <w:color w:val="80C342"/>
        <w:sz w:val="18"/>
      </w:rPr>
    </w:lvl>
    <w:lvl w:ilvl="1" w:tplc="D70217C2">
      <w:start w:val="1"/>
      <w:numFmt w:val="bullet"/>
      <w:lvlText w:val="◊"/>
      <w:lvlJc w:val="left"/>
      <w:pPr>
        <w:ind w:left="1440" w:hanging="360"/>
      </w:pPr>
      <w:rPr>
        <w:rFonts w:ascii="Tahoma" w:hAnsi="Tahoma" w:hint="default"/>
        <w:b/>
        <w:i w:val="0"/>
        <w:color w:val="80C342"/>
        <w:sz w:val="18"/>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29BA0AC8"/>
    <w:multiLevelType w:val="hybridMultilevel"/>
    <w:tmpl w:val="B11E8064"/>
    <w:lvl w:ilvl="0" w:tplc="1FDCA93E">
      <w:start w:val="1"/>
      <w:numFmt w:val="bullet"/>
      <w:lvlText w:val="◊"/>
      <w:lvlJc w:val="left"/>
      <w:pPr>
        <w:ind w:left="1429" w:hanging="360"/>
      </w:pPr>
      <w:rPr>
        <w:rFonts w:ascii="Tahoma" w:hAnsi="Tahoma" w:hint="default"/>
        <w:color w:val="80C34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nsid w:val="2D6C538B"/>
    <w:multiLevelType w:val="multilevel"/>
    <w:tmpl w:val="BFA00E3E"/>
    <w:lvl w:ilvl="0">
      <w:start w:val="1"/>
      <w:numFmt w:val="decimal"/>
      <w:lvlText w:val="%1."/>
      <w:lvlJc w:val="left"/>
      <w:pPr>
        <w:ind w:left="360" w:hanging="360"/>
      </w:pPr>
      <w:rPr>
        <w:rFonts w:ascii="Tahoma" w:hAnsi="Tahoma" w:cs="Tahoma" w:hint="default"/>
        <w:b w:val="0"/>
        <w:sz w:val="18"/>
        <w:szCs w:val="18"/>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2EC02D6C"/>
    <w:multiLevelType w:val="hybridMultilevel"/>
    <w:tmpl w:val="9C0E60E8"/>
    <w:lvl w:ilvl="0" w:tplc="D70217C2">
      <w:start w:val="1"/>
      <w:numFmt w:val="bullet"/>
      <w:lvlText w:val="◊"/>
      <w:lvlJc w:val="left"/>
      <w:pPr>
        <w:ind w:left="1080" w:hanging="360"/>
      </w:pPr>
      <w:rPr>
        <w:rFonts w:ascii="Tahoma" w:hAnsi="Tahoma" w:hint="default"/>
        <w:b/>
        <w:i w:val="0"/>
        <w:color w:val="80C342"/>
        <w:sz w:val="18"/>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2F5D4C84"/>
    <w:multiLevelType w:val="hybridMultilevel"/>
    <w:tmpl w:val="B29ED6BA"/>
    <w:lvl w:ilvl="0" w:tplc="1FDCA93E">
      <w:start w:val="1"/>
      <w:numFmt w:val="bullet"/>
      <w:lvlText w:val="◊"/>
      <w:lvlJc w:val="left"/>
      <w:pPr>
        <w:tabs>
          <w:tab w:val="num" w:pos="720"/>
        </w:tabs>
        <w:ind w:left="720" w:hanging="360"/>
      </w:pPr>
      <w:rPr>
        <w:rFonts w:ascii="Tahoma" w:hAnsi="Tahoma" w:hint="default"/>
        <w:color w:val="80C342"/>
      </w:rPr>
    </w:lvl>
    <w:lvl w:ilvl="1" w:tplc="FFFFFFFF">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2">
    <w:nsid w:val="34154A23"/>
    <w:multiLevelType w:val="hybridMultilevel"/>
    <w:tmpl w:val="2AA42204"/>
    <w:lvl w:ilvl="0" w:tplc="D70217C2">
      <w:start w:val="1"/>
      <w:numFmt w:val="bullet"/>
      <w:lvlText w:val="◊"/>
      <w:lvlJc w:val="left"/>
      <w:pPr>
        <w:ind w:left="787" w:hanging="360"/>
      </w:pPr>
      <w:rPr>
        <w:rFonts w:ascii="Tahoma" w:hAnsi="Tahoma" w:hint="default"/>
        <w:b/>
        <w:i w:val="0"/>
        <w:color w:val="80C342"/>
        <w:sz w:val="18"/>
      </w:rPr>
    </w:lvl>
    <w:lvl w:ilvl="1" w:tplc="04020003">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nsid w:val="359B4BFE"/>
    <w:multiLevelType w:val="hybridMultilevel"/>
    <w:tmpl w:val="FB00C128"/>
    <w:lvl w:ilvl="0" w:tplc="0809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nsid w:val="3A5D43E7"/>
    <w:multiLevelType w:val="hybridMultilevel"/>
    <w:tmpl w:val="587E429E"/>
    <w:lvl w:ilvl="0" w:tplc="04020001">
      <w:start w:val="1"/>
      <w:numFmt w:val="bullet"/>
      <w:lvlText w:val=""/>
      <w:lvlJc w:val="left"/>
      <w:pPr>
        <w:ind w:left="1170" w:hanging="360"/>
      </w:pPr>
      <w:rPr>
        <w:rFonts w:ascii="Symbol" w:hAnsi="Symbol" w:hint="default"/>
      </w:rPr>
    </w:lvl>
    <w:lvl w:ilvl="1" w:tplc="04020003" w:tentative="1">
      <w:start w:val="1"/>
      <w:numFmt w:val="bullet"/>
      <w:lvlText w:val="o"/>
      <w:lvlJc w:val="left"/>
      <w:pPr>
        <w:ind w:left="1890" w:hanging="360"/>
      </w:pPr>
      <w:rPr>
        <w:rFonts w:ascii="Courier New" w:hAnsi="Courier New" w:cs="Courier New" w:hint="default"/>
      </w:rPr>
    </w:lvl>
    <w:lvl w:ilvl="2" w:tplc="04020005" w:tentative="1">
      <w:start w:val="1"/>
      <w:numFmt w:val="bullet"/>
      <w:lvlText w:val=""/>
      <w:lvlJc w:val="left"/>
      <w:pPr>
        <w:ind w:left="2610" w:hanging="360"/>
      </w:pPr>
      <w:rPr>
        <w:rFonts w:ascii="Wingdings" w:hAnsi="Wingdings" w:hint="default"/>
      </w:rPr>
    </w:lvl>
    <w:lvl w:ilvl="3" w:tplc="04020001" w:tentative="1">
      <w:start w:val="1"/>
      <w:numFmt w:val="bullet"/>
      <w:lvlText w:val=""/>
      <w:lvlJc w:val="left"/>
      <w:pPr>
        <w:ind w:left="3330" w:hanging="360"/>
      </w:pPr>
      <w:rPr>
        <w:rFonts w:ascii="Symbol" w:hAnsi="Symbol" w:hint="default"/>
      </w:rPr>
    </w:lvl>
    <w:lvl w:ilvl="4" w:tplc="04020003" w:tentative="1">
      <w:start w:val="1"/>
      <w:numFmt w:val="bullet"/>
      <w:lvlText w:val="o"/>
      <w:lvlJc w:val="left"/>
      <w:pPr>
        <w:ind w:left="4050" w:hanging="360"/>
      </w:pPr>
      <w:rPr>
        <w:rFonts w:ascii="Courier New" w:hAnsi="Courier New" w:cs="Courier New" w:hint="default"/>
      </w:rPr>
    </w:lvl>
    <w:lvl w:ilvl="5" w:tplc="04020005" w:tentative="1">
      <w:start w:val="1"/>
      <w:numFmt w:val="bullet"/>
      <w:lvlText w:val=""/>
      <w:lvlJc w:val="left"/>
      <w:pPr>
        <w:ind w:left="4770" w:hanging="360"/>
      </w:pPr>
      <w:rPr>
        <w:rFonts w:ascii="Wingdings" w:hAnsi="Wingdings" w:hint="default"/>
      </w:rPr>
    </w:lvl>
    <w:lvl w:ilvl="6" w:tplc="04020001" w:tentative="1">
      <w:start w:val="1"/>
      <w:numFmt w:val="bullet"/>
      <w:lvlText w:val=""/>
      <w:lvlJc w:val="left"/>
      <w:pPr>
        <w:ind w:left="5490" w:hanging="360"/>
      </w:pPr>
      <w:rPr>
        <w:rFonts w:ascii="Symbol" w:hAnsi="Symbol" w:hint="default"/>
      </w:rPr>
    </w:lvl>
    <w:lvl w:ilvl="7" w:tplc="04020003" w:tentative="1">
      <w:start w:val="1"/>
      <w:numFmt w:val="bullet"/>
      <w:lvlText w:val="o"/>
      <w:lvlJc w:val="left"/>
      <w:pPr>
        <w:ind w:left="6210" w:hanging="360"/>
      </w:pPr>
      <w:rPr>
        <w:rFonts w:ascii="Courier New" w:hAnsi="Courier New" w:cs="Courier New" w:hint="default"/>
      </w:rPr>
    </w:lvl>
    <w:lvl w:ilvl="8" w:tplc="04020005" w:tentative="1">
      <w:start w:val="1"/>
      <w:numFmt w:val="bullet"/>
      <w:lvlText w:val=""/>
      <w:lvlJc w:val="left"/>
      <w:pPr>
        <w:ind w:left="6930" w:hanging="360"/>
      </w:pPr>
      <w:rPr>
        <w:rFonts w:ascii="Wingdings" w:hAnsi="Wingdings" w:hint="default"/>
      </w:rPr>
    </w:lvl>
  </w:abstractNum>
  <w:abstractNum w:abstractNumId="35">
    <w:nsid w:val="3BFB4EAF"/>
    <w:multiLevelType w:val="multilevel"/>
    <w:tmpl w:val="A2DA2532"/>
    <w:lvl w:ilvl="0">
      <w:start w:val="1"/>
      <w:numFmt w:val="decimal"/>
      <w:lvlText w:val="%1."/>
      <w:lvlJc w:val="left"/>
      <w:pPr>
        <w:ind w:left="720" w:hanging="360"/>
      </w:p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3C1F2383"/>
    <w:multiLevelType w:val="multilevel"/>
    <w:tmpl w:val="11D0CF7A"/>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3E8F319C"/>
    <w:multiLevelType w:val="multilevel"/>
    <w:tmpl w:val="D0284D86"/>
    <w:lvl w:ilvl="0">
      <w:start w:val="1"/>
      <w:numFmt w:val="decimal"/>
      <w:lvlText w:val="%1."/>
      <w:lvlJc w:val="left"/>
      <w:pPr>
        <w:ind w:left="360" w:hanging="360"/>
      </w:pPr>
      <w:rPr>
        <w:rFonts w:ascii="Tahoma" w:hAnsi="Tahoma" w:cs="Tahoma" w:hint="default"/>
        <w:b/>
        <w:sz w:val="20"/>
        <w:szCs w:val="20"/>
      </w:rPr>
    </w:lvl>
    <w:lvl w:ilvl="1">
      <w:start w:val="1"/>
      <w:numFmt w:val="decimal"/>
      <w:lvlText w:val="%1.%2."/>
      <w:lvlJc w:val="left"/>
      <w:pPr>
        <w:ind w:left="792" w:hanging="432"/>
      </w:pPr>
      <w:rPr>
        <w:rFonts w:cs="Times New Roman" w:hint="default"/>
        <w:b/>
        <w:sz w:val="20"/>
        <w:szCs w:val="20"/>
      </w:rPr>
    </w:lvl>
    <w:lvl w:ilvl="2">
      <w:start w:val="1"/>
      <w:numFmt w:val="decimal"/>
      <w:lvlText w:val="%1.%2.%3."/>
      <w:lvlJc w:val="left"/>
      <w:pPr>
        <w:ind w:left="1224" w:hanging="504"/>
      </w:pPr>
      <w:rPr>
        <w:rFonts w:cs="Times New Roman" w:hint="default"/>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407F7950"/>
    <w:multiLevelType w:val="hybridMultilevel"/>
    <w:tmpl w:val="B0005E70"/>
    <w:lvl w:ilvl="0" w:tplc="FE5A7AA6">
      <w:start w:val="1"/>
      <w:numFmt w:val="bullet"/>
      <w:pStyle w:val="ExEBulletPoints2"/>
      <w:lvlText w:val="◊"/>
      <w:lvlJc w:val="left"/>
      <w:pPr>
        <w:ind w:left="360" w:hanging="360"/>
      </w:pPr>
      <w:rPr>
        <w:rFonts w:ascii="Tahoma" w:hAnsi="Tahoma" w:hint="default"/>
        <w:b/>
        <w:i w:val="0"/>
        <w:color w:val="8A8C8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40C058D6"/>
    <w:multiLevelType w:val="hybridMultilevel"/>
    <w:tmpl w:val="920A298C"/>
    <w:lvl w:ilvl="0" w:tplc="2E62A9BA">
      <w:start w:val="1"/>
      <w:numFmt w:val="upperRoman"/>
      <w:lvlText w:val="%1."/>
      <w:lvlJc w:val="left"/>
      <w:pPr>
        <w:ind w:left="1004" w:hanging="720"/>
      </w:pPr>
      <w:rPr>
        <w:rFonts w:ascii="Trebuchet MS" w:hAnsi="Trebuchet M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35D0402"/>
    <w:multiLevelType w:val="hybridMultilevel"/>
    <w:tmpl w:val="698CAE50"/>
    <w:lvl w:ilvl="0" w:tplc="B6CC397A">
      <w:start w:val="1"/>
      <w:numFmt w:val="bullet"/>
      <w:lvlText w:val=""/>
      <w:lvlJc w:val="left"/>
      <w:pPr>
        <w:ind w:left="1068" w:hanging="360"/>
      </w:pPr>
      <w:rPr>
        <w:rFonts w:ascii="Symbol" w:hAnsi="Symbol" w:hint="default"/>
        <w:b/>
        <w:i w:val="0"/>
        <w:color w:val="auto"/>
        <w:sz w:val="18"/>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43833D4D"/>
    <w:multiLevelType w:val="multilevel"/>
    <w:tmpl w:val="6B146B82"/>
    <w:lvl w:ilvl="0">
      <w:start w:val="1"/>
      <w:numFmt w:val="decimal"/>
      <w:lvlText w:val="%1."/>
      <w:lvlJc w:val="left"/>
      <w:pPr>
        <w:ind w:left="720" w:hanging="360"/>
      </w:pPr>
      <w:rPr>
        <w:b/>
      </w:r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108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452307F6"/>
    <w:multiLevelType w:val="hybridMultilevel"/>
    <w:tmpl w:val="2758A782"/>
    <w:lvl w:ilvl="0" w:tplc="D70217C2">
      <w:start w:val="1"/>
      <w:numFmt w:val="bullet"/>
      <w:lvlText w:val="◊"/>
      <w:lvlJc w:val="left"/>
      <w:pPr>
        <w:ind w:left="1080" w:hanging="360"/>
      </w:pPr>
      <w:rPr>
        <w:rFonts w:ascii="Tahoma" w:hAnsi="Tahoma" w:hint="default"/>
        <w:b/>
        <w:i w:val="0"/>
        <w:color w:val="80C342"/>
        <w:sz w:val="18"/>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4">
    <w:nsid w:val="48FE6B5C"/>
    <w:multiLevelType w:val="hybridMultilevel"/>
    <w:tmpl w:val="C9B815CA"/>
    <w:lvl w:ilvl="0" w:tplc="1FDCA93E">
      <w:start w:val="1"/>
      <w:numFmt w:val="bullet"/>
      <w:lvlText w:val="◊"/>
      <w:lvlJc w:val="left"/>
      <w:pPr>
        <w:ind w:left="1287" w:hanging="360"/>
      </w:pPr>
      <w:rPr>
        <w:rFonts w:ascii="Tahoma" w:hAnsi="Tahoma" w:hint="default"/>
        <w:color w:val="80C34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nsid w:val="4D0468C7"/>
    <w:multiLevelType w:val="hybridMultilevel"/>
    <w:tmpl w:val="158AD828"/>
    <w:lvl w:ilvl="0" w:tplc="11B82F72">
      <w:start w:val="1"/>
      <w:numFmt w:val="bullet"/>
      <w:pStyle w:val="PUBLICONBullet1"/>
      <w:lvlText w:val=""/>
      <w:lvlPicBulletId w:val="0"/>
      <w:lvlJc w:val="left"/>
      <w:pPr>
        <w:ind w:left="1069" w:hanging="360"/>
      </w:pPr>
      <w:rPr>
        <w:rFonts w:ascii="Symbol" w:hAnsi="Symbol" w:hint="default"/>
        <w:b/>
        <w:i w:val="0"/>
        <w:color w:val="auto"/>
        <w:sz w:val="20"/>
        <w:szCs w:val="20"/>
      </w:rPr>
    </w:lvl>
    <w:lvl w:ilvl="1" w:tplc="0C070003">
      <w:start w:val="1"/>
      <w:numFmt w:val="bullet"/>
      <w:lvlText w:val="o"/>
      <w:lvlJc w:val="left"/>
      <w:pPr>
        <w:ind w:left="2149" w:hanging="360"/>
      </w:pPr>
      <w:rPr>
        <w:rFonts w:ascii="Courier New" w:hAnsi="Courier New" w:cs="Courier New" w:hint="default"/>
      </w:rPr>
    </w:lvl>
    <w:lvl w:ilvl="2" w:tplc="0C070005" w:tentative="1">
      <w:start w:val="1"/>
      <w:numFmt w:val="bullet"/>
      <w:lvlText w:val=""/>
      <w:lvlJc w:val="left"/>
      <w:pPr>
        <w:ind w:left="2869" w:hanging="360"/>
      </w:pPr>
      <w:rPr>
        <w:rFonts w:ascii="Wingdings" w:hAnsi="Wingdings" w:hint="default"/>
      </w:rPr>
    </w:lvl>
    <w:lvl w:ilvl="3" w:tplc="0C070001" w:tentative="1">
      <w:start w:val="1"/>
      <w:numFmt w:val="bullet"/>
      <w:lvlText w:val=""/>
      <w:lvlJc w:val="left"/>
      <w:pPr>
        <w:ind w:left="3589" w:hanging="360"/>
      </w:pPr>
      <w:rPr>
        <w:rFonts w:ascii="Symbol" w:hAnsi="Symbol" w:hint="default"/>
      </w:rPr>
    </w:lvl>
    <w:lvl w:ilvl="4" w:tplc="0C070003" w:tentative="1">
      <w:start w:val="1"/>
      <w:numFmt w:val="bullet"/>
      <w:lvlText w:val="o"/>
      <w:lvlJc w:val="left"/>
      <w:pPr>
        <w:ind w:left="4309" w:hanging="360"/>
      </w:pPr>
      <w:rPr>
        <w:rFonts w:ascii="Courier New" w:hAnsi="Courier New" w:cs="Courier New" w:hint="default"/>
      </w:rPr>
    </w:lvl>
    <w:lvl w:ilvl="5" w:tplc="0C070005" w:tentative="1">
      <w:start w:val="1"/>
      <w:numFmt w:val="bullet"/>
      <w:lvlText w:val=""/>
      <w:lvlJc w:val="left"/>
      <w:pPr>
        <w:ind w:left="5029" w:hanging="360"/>
      </w:pPr>
      <w:rPr>
        <w:rFonts w:ascii="Wingdings" w:hAnsi="Wingdings" w:hint="default"/>
      </w:rPr>
    </w:lvl>
    <w:lvl w:ilvl="6" w:tplc="0C070001" w:tentative="1">
      <w:start w:val="1"/>
      <w:numFmt w:val="bullet"/>
      <w:lvlText w:val=""/>
      <w:lvlJc w:val="left"/>
      <w:pPr>
        <w:ind w:left="5749" w:hanging="360"/>
      </w:pPr>
      <w:rPr>
        <w:rFonts w:ascii="Symbol" w:hAnsi="Symbol" w:hint="default"/>
      </w:rPr>
    </w:lvl>
    <w:lvl w:ilvl="7" w:tplc="0C070003" w:tentative="1">
      <w:start w:val="1"/>
      <w:numFmt w:val="bullet"/>
      <w:lvlText w:val="o"/>
      <w:lvlJc w:val="left"/>
      <w:pPr>
        <w:ind w:left="6469" w:hanging="360"/>
      </w:pPr>
      <w:rPr>
        <w:rFonts w:ascii="Courier New" w:hAnsi="Courier New" w:cs="Courier New" w:hint="default"/>
      </w:rPr>
    </w:lvl>
    <w:lvl w:ilvl="8" w:tplc="0C070005" w:tentative="1">
      <w:start w:val="1"/>
      <w:numFmt w:val="bullet"/>
      <w:lvlText w:val=""/>
      <w:lvlJc w:val="left"/>
      <w:pPr>
        <w:ind w:left="7189" w:hanging="360"/>
      </w:pPr>
      <w:rPr>
        <w:rFonts w:ascii="Wingdings" w:hAnsi="Wingdings" w:hint="default"/>
      </w:rPr>
    </w:lvl>
  </w:abstractNum>
  <w:abstractNum w:abstractNumId="46">
    <w:nsid w:val="4D9503FA"/>
    <w:multiLevelType w:val="hybridMultilevel"/>
    <w:tmpl w:val="F5EE63DE"/>
    <w:lvl w:ilvl="0" w:tplc="541C38C2">
      <w:start w:val="2015"/>
      <w:numFmt w:val="bullet"/>
      <w:lvlText w:val="-"/>
      <w:lvlJc w:val="left"/>
      <w:pPr>
        <w:ind w:left="432" w:hanging="360"/>
      </w:pPr>
      <w:rPr>
        <w:rFonts w:ascii="Calibri" w:eastAsia="Times New Roman" w:hAnsi="Calibri" w:cs="Calibri" w:hint="default"/>
      </w:rPr>
    </w:lvl>
    <w:lvl w:ilvl="1" w:tplc="04020003">
      <w:start w:val="1"/>
      <w:numFmt w:val="bullet"/>
      <w:lvlText w:val="o"/>
      <w:lvlJc w:val="left"/>
      <w:pPr>
        <w:ind w:left="1152" w:hanging="360"/>
      </w:pPr>
      <w:rPr>
        <w:rFonts w:ascii="Courier New" w:hAnsi="Courier New" w:cs="Courier New" w:hint="default"/>
      </w:rPr>
    </w:lvl>
    <w:lvl w:ilvl="2" w:tplc="04020005" w:tentative="1">
      <w:start w:val="1"/>
      <w:numFmt w:val="bullet"/>
      <w:lvlText w:val=""/>
      <w:lvlJc w:val="left"/>
      <w:pPr>
        <w:ind w:left="1872" w:hanging="360"/>
      </w:pPr>
      <w:rPr>
        <w:rFonts w:ascii="Wingdings" w:hAnsi="Wingdings" w:hint="default"/>
      </w:rPr>
    </w:lvl>
    <w:lvl w:ilvl="3" w:tplc="04020001" w:tentative="1">
      <w:start w:val="1"/>
      <w:numFmt w:val="bullet"/>
      <w:lvlText w:val=""/>
      <w:lvlJc w:val="left"/>
      <w:pPr>
        <w:ind w:left="2592" w:hanging="360"/>
      </w:pPr>
      <w:rPr>
        <w:rFonts w:ascii="Symbol" w:hAnsi="Symbol" w:hint="default"/>
      </w:rPr>
    </w:lvl>
    <w:lvl w:ilvl="4" w:tplc="04020003" w:tentative="1">
      <w:start w:val="1"/>
      <w:numFmt w:val="bullet"/>
      <w:lvlText w:val="o"/>
      <w:lvlJc w:val="left"/>
      <w:pPr>
        <w:ind w:left="3312" w:hanging="360"/>
      </w:pPr>
      <w:rPr>
        <w:rFonts w:ascii="Courier New" w:hAnsi="Courier New" w:cs="Courier New" w:hint="default"/>
      </w:rPr>
    </w:lvl>
    <w:lvl w:ilvl="5" w:tplc="04020005" w:tentative="1">
      <w:start w:val="1"/>
      <w:numFmt w:val="bullet"/>
      <w:lvlText w:val=""/>
      <w:lvlJc w:val="left"/>
      <w:pPr>
        <w:ind w:left="4032" w:hanging="360"/>
      </w:pPr>
      <w:rPr>
        <w:rFonts w:ascii="Wingdings" w:hAnsi="Wingdings" w:hint="default"/>
      </w:rPr>
    </w:lvl>
    <w:lvl w:ilvl="6" w:tplc="04020001" w:tentative="1">
      <w:start w:val="1"/>
      <w:numFmt w:val="bullet"/>
      <w:lvlText w:val=""/>
      <w:lvlJc w:val="left"/>
      <w:pPr>
        <w:ind w:left="4752" w:hanging="360"/>
      </w:pPr>
      <w:rPr>
        <w:rFonts w:ascii="Symbol" w:hAnsi="Symbol" w:hint="default"/>
      </w:rPr>
    </w:lvl>
    <w:lvl w:ilvl="7" w:tplc="04020003" w:tentative="1">
      <w:start w:val="1"/>
      <w:numFmt w:val="bullet"/>
      <w:lvlText w:val="o"/>
      <w:lvlJc w:val="left"/>
      <w:pPr>
        <w:ind w:left="5472" w:hanging="360"/>
      </w:pPr>
      <w:rPr>
        <w:rFonts w:ascii="Courier New" w:hAnsi="Courier New" w:cs="Courier New" w:hint="default"/>
      </w:rPr>
    </w:lvl>
    <w:lvl w:ilvl="8" w:tplc="04020005" w:tentative="1">
      <w:start w:val="1"/>
      <w:numFmt w:val="bullet"/>
      <w:lvlText w:val=""/>
      <w:lvlJc w:val="left"/>
      <w:pPr>
        <w:ind w:left="6192" w:hanging="360"/>
      </w:pPr>
      <w:rPr>
        <w:rFonts w:ascii="Wingdings" w:hAnsi="Wingdings" w:hint="default"/>
      </w:rPr>
    </w:lvl>
  </w:abstractNum>
  <w:abstractNum w:abstractNumId="47">
    <w:nsid w:val="4DF74183"/>
    <w:multiLevelType w:val="multilevel"/>
    <w:tmpl w:val="E2C4F9E8"/>
    <w:lvl w:ilvl="0">
      <w:start w:val="1"/>
      <w:numFmt w:val="decimal"/>
      <w:pStyle w:val="Style2"/>
      <w:lvlText w:val="%1."/>
      <w:lvlJc w:val="left"/>
      <w:pPr>
        <w:ind w:left="360" w:hanging="360"/>
      </w:pPr>
      <w:rPr>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3"/>
      <w:lvlText w:val="%1.%2."/>
      <w:lvlJc w:val="left"/>
      <w:pPr>
        <w:ind w:left="1709" w:hanging="432"/>
      </w:pPr>
    </w:lvl>
    <w:lvl w:ilvl="2">
      <w:start w:val="1"/>
      <w:numFmt w:val="decimal"/>
      <w:pStyle w:val="Style4"/>
      <w:lvlText w:val="%1.%2.%3."/>
      <w:lvlJc w:val="left"/>
      <w:pPr>
        <w:ind w:left="1781"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5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4F6C219F"/>
    <w:multiLevelType w:val="multilevel"/>
    <w:tmpl w:val="4158545E"/>
    <w:styleLink w:val="Formatvorlage1"/>
    <w:lvl w:ilvl="0">
      <w:start w:val="1"/>
      <w:numFmt w:val="decimal"/>
      <w:lvlText w:val="%1)"/>
      <w:lvlJc w:val="left"/>
      <w:pPr>
        <w:ind w:left="2203" w:hanging="360"/>
      </w:pPr>
    </w:lvl>
    <w:lvl w:ilvl="1">
      <w:start w:val="1"/>
      <w:numFmt w:val="lowerLetter"/>
      <w:lvlText w:val="%2."/>
      <w:lvlJc w:val="left"/>
      <w:pPr>
        <w:ind w:left="2923" w:hanging="360"/>
      </w:pPr>
    </w:lvl>
    <w:lvl w:ilvl="2">
      <w:start w:val="1"/>
      <w:numFmt w:val="lowerRoman"/>
      <w:lvlText w:val="%3."/>
      <w:lvlJc w:val="right"/>
      <w:pPr>
        <w:ind w:left="3643" w:hanging="180"/>
      </w:pPr>
    </w:lvl>
    <w:lvl w:ilvl="3">
      <w:start w:val="1"/>
      <w:numFmt w:val="decimal"/>
      <w:lvlText w:val="%4."/>
      <w:lvlJc w:val="left"/>
      <w:pPr>
        <w:ind w:left="4363" w:hanging="360"/>
      </w:pPr>
    </w:lvl>
    <w:lvl w:ilvl="4">
      <w:start w:val="1"/>
      <w:numFmt w:val="lowerLetter"/>
      <w:lvlText w:val="%5."/>
      <w:lvlJc w:val="left"/>
      <w:pPr>
        <w:ind w:left="5083" w:hanging="360"/>
      </w:pPr>
    </w:lvl>
    <w:lvl w:ilvl="5">
      <w:start w:val="1"/>
      <w:numFmt w:val="lowerRoman"/>
      <w:lvlText w:val="%6."/>
      <w:lvlJc w:val="right"/>
      <w:pPr>
        <w:ind w:left="5803" w:hanging="180"/>
      </w:pPr>
    </w:lvl>
    <w:lvl w:ilvl="6">
      <w:start w:val="1"/>
      <w:numFmt w:val="decimal"/>
      <w:lvlText w:val="%7."/>
      <w:lvlJc w:val="left"/>
      <w:pPr>
        <w:ind w:left="6523" w:hanging="360"/>
      </w:pPr>
    </w:lvl>
    <w:lvl w:ilvl="7">
      <w:start w:val="1"/>
      <w:numFmt w:val="lowerLetter"/>
      <w:lvlText w:val="%8."/>
      <w:lvlJc w:val="left"/>
      <w:pPr>
        <w:ind w:left="7243" w:hanging="360"/>
      </w:pPr>
    </w:lvl>
    <w:lvl w:ilvl="8">
      <w:start w:val="1"/>
      <w:numFmt w:val="lowerRoman"/>
      <w:lvlText w:val="%9."/>
      <w:lvlJc w:val="right"/>
      <w:pPr>
        <w:ind w:left="7963" w:hanging="180"/>
      </w:pPr>
    </w:lvl>
  </w:abstractNum>
  <w:abstractNum w:abstractNumId="49">
    <w:nsid w:val="50691010"/>
    <w:multiLevelType w:val="hybridMultilevel"/>
    <w:tmpl w:val="C6DC622E"/>
    <w:lvl w:ilvl="0" w:tplc="D70217C2">
      <w:start w:val="1"/>
      <w:numFmt w:val="bullet"/>
      <w:lvlText w:val="◊"/>
      <w:lvlJc w:val="left"/>
      <w:pPr>
        <w:ind w:left="1069" w:hanging="360"/>
      </w:pPr>
      <w:rPr>
        <w:rFonts w:ascii="Tahoma" w:hAnsi="Tahoma" w:hint="default"/>
        <w:b/>
        <w:i w:val="0"/>
        <w:color w:val="80C342"/>
        <w:sz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0">
    <w:nsid w:val="53A52BDC"/>
    <w:multiLevelType w:val="multilevel"/>
    <w:tmpl w:val="C56C4EB0"/>
    <w:lvl w:ilvl="0">
      <w:start w:val="2"/>
      <w:numFmt w:val="decimal"/>
      <w:lvlText w:val="%1."/>
      <w:lvlJc w:val="left"/>
      <w:pPr>
        <w:ind w:left="360" w:hanging="360"/>
      </w:pPr>
      <w:rPr>
        <w:rFonts w:ascii="Tahoma" w:hAnsi="Tahoma" w:cs="Tahoma" w:hint="default"/>
        <w:b/>
        <w:sz w:val="20"/>
        <w:szCs w:val="20"/>
      </w:rPr>
    </w:lvl>
    <w:lvl w:ilvl="1">
      <w:start w:val="1"/>
      <w:numFmt w:val="decimal"/>
      <w:lvlText w:val="%1.%2."/>
      <w:lvlJc w:val="left"/>
      <w:pPr>
        <w:ind w:left="792" w:hanging="432"/>
      </w:pPr>
      <w:rPr>
        <w:rFonts w:cs="Times New Roman" w:hint="default"/>
        <w:b/>
        <w:sz w:val="20"/>
        <w:szCs w:val="20"/>
      </w:rPr>
    </w:lvl>
    <w:lvl w:ilvl="2">
      <w:start w:val="1"/>
      <w:numFmt w:val="decimal"/>
      <w:lvlText w:val="%1.%2.%3."/>
      <w:lvlJc w:val="left"/>
      <w:pPr>
        <w:ind w:left="1224" w:hanging="504"/>
      </w:pPr>
      <w:rPr>
        <w:rFonts w:cs="Times New Roman" w:hint="default"/>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1">
    <w:nsid w:val="53CA2F4F"/>
    <w:multiLevelType w:val="hybridMultilevel"/>
    <w:tmpl w:val="283E5BF0"/>
    <w:lvl w:ilvl="0" w:tplc="1FDCA93E">
      <w:start w:val="1"/>
      <w:numFmt w:val="bullet"/>
      <w:lvlText w:val="◊"/>
      <w:lvlJc w:val="left"/>
      <w:pPr>
        <w:ind w:left="436" w:hanging="360"/>
      </w:pPr>
      <w:rPr>
        <w:rFonts w:ascii="Tahoma" w:hAnsi="Tahoma" w:hint="default"/>
        <w:color w:val="80C342"/>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52">
    <w:nsid w:val="58906719"/>
    <w:multiLevelType w:val="hybridMultilevel"/>
    <w:tmpl w:val="03D0C4D6"/>
    <w:lvl w:ilvl="0" w:tplc="A59A87B8">
      <w:start w:val="2"/>
      <w:numFmt w:val="bullet"/>
      <w:lvlText w:val="-"/>
      <w:lvlJc w:val="left"/>
      <w:pPr>
        <w:ind w:left="720" w:hanging="360"/>
      </w:pPr>
      <w:rPr>
        <w:rFonts w:ascii="Tahoma" w:eastAsia="Frutiger Next for EVN Light"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C683E4A"/>
    <w:multiLevelType w:val="hybridMultilevel"/>
    <w:tmpl w:val="A5C4C6EE"/>
    <w:lvl w:ilvl="0" w:tplc="3014DDD0">
      <w:start w:val="1"/>
      <w:numFmt w:val="decimal"/>
      <w:lvlText w:val="%1."/>
      <w:lvlJc w:val="left"/>
      <w:pPr>
        <w:ind w:left="502" w:hanging="360"/>
      </w:pPr>
      <w:rPr>
        <w:rFonts w:ascii="Tahoma" w:hAnsi="Tahoma" w:cs="Tahoma"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nsid w:val="66132B38"/>
    <w:multiLevelType w:val="multilevel"/>
    <w:tmpl w:val="828CCB10"/>
    <w:lvl w:ilvl="0">
      <w:start w:val="1"/>
      <w:numFmt w:val="decimal"/>
      <w:lvlText w:val="%1."/>
      <w:lvlJc w:val="left"/>
      <w:pPr>
        <w:ind w:left="360" w:hanging="360"/>
      </w:pPr>
      <w:rPr>
        <w:rFonts w:ascii="Tahoma" w:hAnsi="Tahoma" w:cs="Tahoma" w:hint="default"/>
        <w:b/>
        <w:sz w:val="20"/>
        <w:szCs w:val="20"/>
      </w:rPr>
    </w:lvl>
    <w:lvl w:ilvl="1">
      <w:start w:val="1"/>
      <w:numFmt w:val="decimal"/>
      <w:lvlText w:val="%1.%2."/>
      <w:lvlJc w:val="left"/>
      <w:pPr>
        <w:ind w:left="1474" w:hanging="1114"/>
      </w:pPr>
      <w:rPr>
        <w:rFonts w:cs="Times New Roman" w:hint="default"/>
        <w:b w:val="0"/>
        <w:sz w:val="20"/>
        <w:szCs w:val="20"/>
      </w:rPr>
    </w:lvl>
    <w:lvl w:ilvl="2">
      <w:start w:val="1"/>
      <w:numFmt w:val="decimal"/>
      <w:lvlText w:val="%1.%2.%3."/>
      <w:lvlJc w:val="left"/>
      <w:pPr>
        <w:ind w:left="2211" w:hanging="1491"/>
      </w:pPr>
      <w:rPr>
        <w:rFonts w:cs="Times New Roman" w:hint="default"/>
        <w:b w:val="0"/>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68DA532B"/>
    <w:multiLevelType w:val="multilevel"/>
    <w:tmpl w:val="3D30DF70"/>
    <w:lvl w:ilvl="0">
      <w:start w:val="2"/>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57">
    <w:nsid w:val="6D34260C"/>
    <w:multiLevelType w:val="multilevel"/>
    <w:tmpl w:val="A2DA2532"/>
    <w:lvl w:ilvl="0">
      <w:start w:val="1"/>
      <w:numFmt w:val="decimal"/>
      <w:lvlText w:val="%1."/>
      <w:lvlJc w:val="left"/>
      <w:pPr>
        <w:ind w:left="720" w:hanging="360"/>
      </w:pPr>
    </w:lvl>
    <w:lvl w:ilvl="1">
      <w:start w:val="1"/>
      <w:numFmt w:val="decimal"/>
      <w:isLgl/>
      <w:lvlText w:val="%1.%2."/>
      <w:lvlJc w:val="left"/>
      <w:pPr>
        <w:ind w:left="1080" w:hanging="720"/>
      </w:pPr>
      <w:rPr>
        <w:rFonts w:ascii="Tahoma" w:hAnsi="Tahoma" w:cs="Tahoma" w:hint="default"/>
        <w:b/>
      </w:rPr>
    </w:lvl>
    <w:lvl w:ilvl="2">
      <w:start w:val="1"/>
      <w:numFmt w:val="decimal"/>
      <w:isLgl/>
      <w:lvlText w:val="%1.%2.%3."/>
      <w:lvlJc w:val="left"/>
      <w:pPr>
        <w:ind w:left="720" w:hanging="720"/>
      </w:pPr>
      <w:rPr>
        <w:rFonts w:ascii="Tahoma" w:hAnsi="Tahoma" w:cs="Tahoma" w:hint="default"/>
        <w:sz w:val="18"/>
        <w:szCs w:val="1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nsid w:val="72E81182"/>
    <w:multiLevelType w:val="hybridMultilevel"/>
    <w:tmpl w:val="CB66A5A4"/>
    <w:lvl w:ilvl="0" w:tplc="D70217C2">
      <w:start w:val="1"/>
      <w:numFmt w:val="bullet"/>
      <w:lvlText w:val="◊"/>
      <w:lvlJc w:val="left"/>
      <w:pPr>
        <w:ind w:left="1152" w:hanging="360"/>
      </w:pPr>
      <w:rPr>
        <w:rFonts w:ascii="Tahoma" w:hAnsi="Tahoma" w:hint="default"/>
        <w:b/>
        <w:i w:val="0"/>
        <w:color w:val="80C342"/>
        <w:sz w:val="18"/>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59">
    <w:nsid w:val="732D4453"/>
    <w:multiLevelType w:val="hybridMultilevel"/>
    <w:tmpl w:val="EA16CDE2"/>
    <w:lvl w:ilvl="0" w:tplc="D70217C2">
      <w:start w:val="1"/>
      <w:numFmt w:val="bullet"/>
      <w:lvlText w:val="◊"/>
      <w:lvlJc w:val="left"/>
      <w:pPr>
        <w:ind w:left="720" w:hanging="360"/>
      </w:pPr>
      <w:rPr>
        <w:rFonts w:ascii="Tahoma" w:hAnsi="Tahoma" w:hint="default"/>
        <w:b/>
        <w:i w:val="0"/>
        <w:color w:val="80C342"/>
        <w:sz w:val="1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78325875"/>
    <w:multiLevelType w:val="hybridMultilevel"/>
    <w:tmpl w:val="85C8CC0A"/>
    <w:lvl w:ilvl="0" w:tplc="1FDCA93E">
      <w:start w:val="1"/>
      <w:numFmt w:val="bullet"/>
      <w:lvlText w:val="◊"/>
      <w:lvlJc w:val="left"/>
      <w:pPr>
        <w:ind w:left="930" w:hanging="360"/>
      </w:pPr>
      <w:rPr>
        <w:rFonts w:ascii="Tahoma" w:hAnsi="Tahoma" w:hint="default"/>
        <w:color w:val="80C342"/>
      </w:rPr>
    </w:lvl>
    <w:lvl w:ilvl="1" w:tplc="1FDCA93E">
      <w:start w:val="1"/>
      <w:numFmt w:val="bullet"/>
      <w:lvlText w:val="◊"/>
      <w:lvlJc w:val="left"/>
      <w:pPr>
        <w:ind w:left="1650" w:hanging="360"/>
      </w:pPr>
      <w:rPr>
        <w:rFonts w:ascii="Tahoma" w:hAnsi="Tahoma" w:hint="default"/>
        <w:color w:val="80C342"/>
      </w:rPr>
    </w:lvl>
    <w:lvl w:ilvl="2" w:tplc="0C070005" w:tentative="1">
      <w:start w:val="1"/>
      <w:numFmt w:val="bullet"/>
      <w:lvlText w:val=""/>
      <w:lvlJc w:val="left"/>
      <w:pPr>
        <w:ind w:left="2370" w:hanging="360"/>
      </w:pPr>
      <w:rPr>
        <w:rFonts w:ascii="Wingdings" w:hAnsi="Wingdings" w:hint="default"/>
      </w:rPr>
    </w:lvl>
    <w:lvl w:ilvl="3" w:tplc="0C070001" w:tentative="1">
      <w:start w:val="1"/>
      <w:numFmt w:val="bullet"/>
      <w:lvlText w:val=""/>
      <w:lvlJc w:val="left"/>
      <w:pPr>
        <w:ind w:left="3090" w:hanging="360"/>
      </w:pPr>
      <w:rPr>
        <w:rFonts w:ascii="Symbol" w:hAnsi="Symbol" w:hint="default"/>
      </w:rPr>
    </w:lvl>
    <w:lvl w:ilvl="4" w:tplc="0C070003" w:tentative="1">
      <w:start w:val="1"/>
      <w:numFmt w:val="bullet"/>
      <w:lvlText w:val="o"/>
      <w:lvlJc w:val="left"/>
      <w:pPr>
        <w:ind w:left="3810" w:hanging="360"/>
      </w:pPr>
      <w:rPr>
        <w:rFonts w:ascii="Courier New" w:hAnsi="Courier New" w:cs="Courier New" w:hint="default"/>
      </w:rPr>
    </w:lvl>
    <w:lvl w:ilvl="5" w:tplc="0C070005" w:tentative="1">
      <w:start w:val="1"/>
      <w:numFmt w:val="bullet"/>
      <w:lvlText w:val=""/>
      <w:lvlJc w:val="left"/>
      <w:pPr>
        <w:ind w:left="4530" w:hanging="360"/>
      </w:pPr>
      <w:rPr>
        <w:rFonts w:ascii="Wingdings" w:hAnsi="Wingdings" w:hint="default"/>
      </w:rPr>
    </w:lvl>
    <w:lvl w:ilvl="6" w:tplc="0C070001" w:tentative="1">
      <w:start w:val="1"/>
      <w:numFmt w:val="bullet"/>
      <w:lvlText w:val=""/>
      <w:lvlJc w:val="left"/>
      <w:pPr>
        <w:ind w:left="5250" w:hanging="360"/>
      </w:pPr>
      <w:rPr>
        <w:rFonts w:ascii="Symbol" w:hAnsi="Symbol" w:hint="default"/>
      </w:rPr>
    </w:lvl>
    <w:lvl w:ilvl="7" w:tplc="0C070003" w:tentative="1">
      <w:start w:val="1"/>
      <w:numFmt w:val="bullet"/>
      <w:lvlText w:val="o"/>
      <w:lvlJc w:val="left"/>
      <w:pPr>
        <w:ind w:left="5970" w:hanging="360"/>
      </w:pPr>
      <w:rPr>
        <w:rFonts w:ascii="Courier New" w:hAnsi="Courier New" w:cs="Courier New" w:hint="default"/>
      </w:rPr>
    </w:lvl>
    <w:lvl w:ilvl="8" w:tplc="0C070005" w:tentative="1">
      <w:start w:val="1"/>
      <w:numFmt w:val="bullet"/>
      <w:lvlText w:val=""/>
      <w:lvlJc w:val="left"/>
      <w:pPr>
        <w:ind w:left="6690" w:hanging="360"/>
      </w:pPr>
      <w:rPr>
        <w:rFonts w:ascii="Wingdings" w:hAnsi="Wingdings" w:hint="default"/>
      </w:rPr>
    </w:lvl>
  </w:abstractNum>
  <w:abstractNum w:abstractNumId="61">
    <w:nsid w:val="7BBE6B0A"/>
    <w:multiLevelType w:val="singleLevel"/>
    <w:tmpl w:val="6BC01542"/>
    <w:lvl w:ilvl="0">
      <w:start w:val="1"/>
      <w:numFmt w:val="bullet"/>
      <w:pStyle w:val="BulletCVTacis"/>
      <w:lvlText w:val=""/>
      <w:lvlJc w:val="left"/>
      <w:pPr>
        <w:tabs>
          <w:tab w:val="num" w:pos="360"/>
        </w:tabs>
        <w:ind w:left="360" w:hanging="360"/>
      </w:pPr>
      <w:rPr>
        <w:rFonts w:ascii="Symbol" w:hAnsi="Symbol" w:hint="default"/>
      </w:rPr>
    </w:lvl>
  </w:abstractNum>
  <w:abstractNum w:abstractNumId="62">
    <w:nsid w:val="7C18071A"/>
    <w:multiLevelType w:val="hybridMultilevel"/>
    <w:tmpl w:val="303485B8"/>
    <w:lvl w:ilvl="0" w:tplc="1FDCA93E">
      <w:start w:val="1"/>
      <w:numFmt w:val="bullet"/>
      <w:lvlText w:val="◊"/>
      <w:lvlJc w:val="left"/>
      <w:pPr>
        <w:ind w:left="1429" w:hanging="360"/>
      </w:pPr>
      <w:rPr>
        <w:rFonts w:ascii="Tahoma" w:hAnsi="Tahoma" w:hint="default"/>
        <w:color w:val="80C34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3">
    <w:nsid w:val="7C7E477C"/>
    <w:multiLevelType w:val="hybridMultilevel"/>
    <w:tmpl w:val="53207BB6"/>
    <w:lvl w:ilvl="0" w:tplc="D70217C2">
      <w:start w:val="1"/>
      <w:numFmt w:val="bullet"/>
      <w:lvlText w:val="◊"/>
      <w:lvlJc w:val="left"/>
      <w:pPr>
        <w:ind w:left="1980" w:hanging="360"/>
      </w:pPr>
      <w:rPr>
        <w:rFonts w:ascii="Tahoma" w:hAnsi="Tahoma" w:hint="default"/>
        <w:b/>
        <w:i w:val="0"/>
        <w:color w:val="80C342"/>
        <w:sz w:val="18"/>
      </w:rPr>
    </w:lvl>
    <w:lvl w:ilvl="1" w:tplc="04020003" w:tentative="1">
      <w:start w:val="1"/>
      <w:numFmt w:val="bullet"/>
      <w:lvlText w:val="o"/>
      <w:lvlJc w:val="left"/>
      <w:pPr>
        <w:ind w:left="2700" w:hanging="360"/>
      </w:pPr>
      <w:rPr>
        <w:rFonts w:ascii="Courier New" w:hAnsi="Courier New" w:cs="Courier New" w:hint="default"/>
      </w:rPr>
    </w:lvl>
    <w:lvl w:ilvl="2" w:tplc="04020005" w:tentative="1">
      <w:start w:val="1"/>
      <w:numFmt w:val="bullet"/>
      <w:lvlText w:val=""/>
      <w:lvlJc w:val="left"/>
      <w:pPr>
        <w:ind w:left="3420" w:hanging="360"/>
      </w:pPr>
      <w:rPr>
        <w:rFonts w:ascii="Wingdings" w:hAnsi="Wingdings" w:hint="default"/>
      </w:rPr>
    </w:lvl>
    <w:lvl w:ilvl="3" w:tplc="04020001" w:tentative="1">
      <w:start w:val="1"/>
      <w:numFmt w:val="bullet"/>
      <w:lvlText w:val=""/>
      <w:lvlJc w:val="left"/>
      <w:pPr>
        <w:ind w:left="4140" w:hanging="360"/>
      </w:pPr>
      <w:rPr>
        <w:rFonts w:ascii="Symbol" w:hAnsi="Symbol" w:hint="default"/>
      </w:rPr>
    </w:lvl>
    <w:lvl w:ilvl="4" w:tplc="04020003" w:tentative="1">
      <w:start w:val="1"/>
      <w:numFmt w:val="bullet"/>
      <w:lvlText w:val="o"/>
      <w:lvlJc w:val="left"/>
      <w:pPr>
        <w:ind w:left="4860" w:hanging="360"/>
      </w:pPr>
      <w:rPr>
        <w:rFonts w:ascii="Courier New" w:hAnsi="Courier New" w:cs="Courier New" w:hint="default"/>
      </w:rPr>
    </w:lvl>
    <w:lvl w:ilvl="5" w:tplc="04020005" w:tentative="1">
      <w:start w:val="1"/>
      <w:numFmt w:val="bullet"/>
      <w:lvlText w:val=""/>
      <w:lvlJc w:val="left"/>
      <w:pPr>
        <w:ind w:left="5580" w:hanging="360"/>
      </w:pPr>
      <w:rPr>
        <w:rFonts w:ascii="Wingdings" w:hAnsi="Wingdings" w:hint="default"/>
      </w:rPr>
    </w:lvl>
    <w:lvl w:ilvl="6" w:tplc="04020001" w:tentative="1">
      <w:start w:val="1"/>
      <w:numFmt w:val="bullet"/>
      <w:lvlText w:val=""/>
      <w:lvlJc w:val="left"/>
      <w:pPr>
        <w:ind w:left="6300" w:hanging="360"/>
      </w:pPr>
      <w:rPr>
        <w:rFonts w:ascii="Symbol" w:hAnsi="Symbol" w:hint="default"/>
      </w:rPr>
    </w:lvl>
    <w:lvl w:ilvl="7" w:tplc="04020003" w:tentative="1">
      <w:start w:val="1"/>
      <w:numFmt w:val="bullet"/>
      <w:lvlText w:val="o"/>
      <w:lvlJc w:val="left"/>
      <w:pPr>
        <w:ind w:left="7020" w:hanging="360"/>
      </w:pPr>
      <w:rPr>
        <w:rFonts w:ascii="Courier New" w:hAnsi="Courier New" w:cs="Courier New" w:hint="default"/>
      </w:rPr>
    </w:lvl>
    <w:lvl w:ilvl="8" w:tplc="04020005" w:tentative="1">
      <w:start w:val="1"/>
      <w:numFmt w:val="bullet"/>
      <w:lvlText w:val=""/>
      <w:lvlJc w:val="left"/>
      <w:pPr>
        <w:ind w:left="7740" w:hanging="360"/>
      </w:pPr>
      <w:rPr>
        <w:rFonts w:ascii="Wingdings" w:hAnsi="Wingdings" w:hint="default"/>
      </w:rPr>
    </w:lvl>
  </w:abstractNum>
  <w:num w:numId="1">
    <w:abstractNumId w:val="38"/>
  </w:num>
  <w:num w:numId="2">
    <w:abstractNumId w:val="12"/>
  </w:num>
  <w:num w:numId="3">
    <w:abstractNumId w:val="19"/>
  </w:num>
  <w:num w:numId="4">
    <w:abstractNumId w:val="25"/>
  </w:num>
  <w:num w:numId="5">
    <w:abstractNumId w:val="48"/>
  </w:num>
  <w:num w:numId="6">
    <w:abstractNumId w:val="60"/>
  </w:num>
  <w:num w:numId="7">
    <w:abstractNumId w:val="45"/>
  </w:num>
  <w:num w:numId="8">
    <w:abstractNumId w:val="61"/>
  </w:num>
  <w:num w:numId="9">
    <w:abstractNumId w:val="57"/>
  </w:num>
  <w:num w:numId="10">
    <w:abstractNumId w:val="39"/>
  </w:num>
  <w:num w:numId="11">
    <w:abstractNumId w:val="52"/>
  </w:num>
  <w:num w:numId="12">
    <w:abstractNumId w:val="23"/>
  </w:num>
  <w:num w:numId="13">
    <w:abstractNumId w:val="44"/>
  </w:num>
  <w:num w:numId="14">
    <w:abstractNumId w:val="37"/>
  </w:num>
  <w:num w:numId="15">
    <w:abstractNumId w:val="32"/>
  </w:num>
  <w:num w:numId="16">
    <w:abstractNumId w:val="49"/>
  </w:num>
  <w:num w:numId="17">
    <w:abstractNumId w:val="10"/>
  </w:num>
  <w:num w:numId="18">
    <w:abstractNumId w:val="29"/>
  </w:num>
  <w:num w:numId="19">
    <w:abstractNumId w:val="24"/>
  </w:num>
  <w:num w:numId="20">
    <w:abstractNumId w:val="53"/>
  </w:num>
  <w:num w:numId="21">
    <w:abstractNumId w:val="15"/>
  </w:num>
  <w:num w:numId="22">
    <w:abstractNumId w:val="46"/>
  </w:num>
  <w:num w:numId="23">
    <w:abstractNumId w:val="14"/>
  </w:num>
  <w:num w:numId="24">
    <w:abstractNumId w:val="56"/>
  </w:num>
  <w:num w:numId="25">
    <w:abstractNumId w:val="59"/>
  </w:num>
  <w:num w:numId="26">
    <w:abstractNumId w:val="50"/>
  </w:num>
  <w:num w:numId="27">
    <w:abstractNumId w:val="22"/>
  </w:num>
  <w:num w:numId="28">
    <w:abstractNumId w:val="28"/>
  </w:num>
  <w:num w:numId="29">
    <w:abstractNumId w:val="51"/>
  </w:num>
  <w:num w:numId="30">
    <w:abstractNumId w:val="20"/>
  </w:num>
  <w:num w:numId="31">
    <w:abstractNumId w:val="62"/>
  </w:num>
  <w:num w:numId="32">
    <w:abstractNumId w:val="11"/>
  </w:num>
  <w:num w:numId="33">
    <w:abstractNumId w:val="27"/>
  </w:num>
  <w:num w:numId="34">
    <w:abstractNumId w:val="16"/>
  </w:num>
  <w:num w:numId="35">
    <w:abstractNumId w:val="42"/>
  </w:num>
  <w:num w:numId="36">
    <w:abstractNumId w:val="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31"/>
  </w:num>
  <w:num w:numId="39">
    <w:abstractNumId w:val="13"/>
  </w:num>
  <w:num w:numId="40">
    <w:abstractNumId w:val="33"/>
  </w:num>
  <w:num w:numId="41">
    <w:abstractNumId w:val="54"/>
    <w:lvlOverride w:ilvl="0">
      <w:startOverride w:val="1"/>
    </w:lvlOverride>
  </w:num>
  <w:num w:numId="42">
    <w:abstractNumId w:val="40"/>
    <w:lvlOverride w:ilvl="0">
      <w:startOverride w:val="1"/>
    </w:lvlOverride>
  </w:num>
  <w:num w:numId="43">
    <w:abstractNumId w:val="54"/>
  </w:num>
  <w:num w:numId="44">
    <w:abstractNumId w:val="40"/>
  </w:num>
  <w:num w:numId="45">
    <w:abstractNumId w:val="26"/>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35"/>
  </w:num>
  <w:num w:numId="49">
    <w:abstractNumId w:val="34"/>
  </w:num>
  <w:num w:numId="50">
    <w:abstractNumId w:val="36"/>
  </w:num>
  <w:num w:numId="5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21"/>
  </w:num>
  <w:num w:numId="54">
    <w:abstractNumId w:val="63"/>
  </w:num>
  <w:num w:numId="55">
    <w:abstractNumId w:val="30"/>
  </w:num>
  <w:num w:numId="56">
    <w:abstractNumId w:val="58"/>
  </w:num>
  <w:num w:numId="57">
    <w:abstractNumId w:val="41"/>
  </w:num>
  <w:num w:numId="58">
    <w:abstractNumId w:val="9"/>
  </w:num>
  <w:num w:numId="59">
    <w:abstractNumId w:val="7"/>
  </w:num>
  <w:num w:numId="60">
    <w:abstractNumId w:val="6"/>
  </w:num>
  <w:num w:numId="61">
    <w:abstractNumId w:val="5"/>
  </w:num>
  <w:num w:numId="62">
    <w:abstractNumId w:val="4"/>
  </w:num>
  <w:num w:numId="63">
    <w:abstractNumId w:val="8"/>
  </w:num>
  <w:num w:numId="64">
    <w:abstractNumId w:val="3"/>
  </w:num>
  <w:num w:numId="65">
    <w:abstractNumId w:val="2"/>
  </w:num>
  <w:num w:numId="66">
    <w:abstractNumId w:val="1"/>
  </w:num>
  <w:num w:numId="67">
    <w:abstractNumId w:val="0"/>
  </w:num>
  <w:num w:numId="68">
    <w:abstractNumId w:val="5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E07"/>
    <w:rsid w:val="000432ED"/>
    <w:rsid w:val="00063323"/>
    <w:rsid w:val="000C5245"/>
    <w:rsid w:val="00121459"/>
    <w:rsid w:val="00127E22"/>
    <w:rsid w:val="00133E44"/>
    <w:rsid w:val="001516C5"/>
    <w:rsid w:val="00161151"/>
    <w:rsid w:val="00193CD3"/>
    <w:rsid w:val="001A5435"/>
    <w:rsid w:val="001B164A"/>
    <w:rsid w:val="001C010A"/>
    <w:rsid w:val="001F7896"/>
    <w:rsid w:val="00221E69"/>
    <w:rsid w:val="002274EF"/>
    <w:rsid w:val="0028597B"/>
    <w:rsid w:val="00291AA7"/>
    <w:rsid w:val="002B425B"/>
    <w:rsid w:val="00310C81"/>
    <w:rsid w:val="003554CF"/>
    <w:rsid w:val="00362508"/>
    <w:rsid w:val="003725DA"/>
    <w:rsid w:val="003803F5"/>
    <w:rsid w:val="003D0C8A"/>
    <w:rsid w:val="004E7F79"/>
    <w:rsid w:val="004F6363"/>
    <w:rsid w:val="004F7E77"/>
    <w:rsid w:val="00530EA3"/>
    <w:rsid w:val="00594CC9"/>
    <w:rsid w:val="005C25FB"/>
    <w:rsid w:val="005D7000"/>
    <w:rsid w:val="005D7F6B"/>
    <w:rsid w:val="00614E6C"/>
    <w:rsid w:val="00651B97"/>
    <w:rsid w:val="006A0751"/>
    <w:rsid w:val="006F674D"/>
    <w:rsid w:val="007D2A01"/>
    <w:rsid w:val="007F2CD4"/>
    <w:rsid w:val="00835A5A"/>
    <w:rsid w:val="00847E07"/>
    <w:rsid w:val="00916141"/>
    <w:rsid w:val="00932C29"/>
    <w:rsid w:val="00944205"/>
    <w:rsid w:val="009549AF"/>
    <w:rsid w:val="009605A7"/>
    <w:rsid w:val="009A5A1D"/>
    <w:rsid w:val="009C0AB9"/>
    <w:rsid w:val="009D3523"/>
    <w:rsid w:val="00A2578B"/>
    <w:rsid w:val="00A612B0"/>
    <w:rsid w:val="00A75427"/>
    <w:rsid w:val="00A8359C"/>
    <w:rsid w:val="00AC13C7"/>
    <w:rsid w:val="00AD35EC"/>
    <w:rsid w:val="00AD47C4"/>
    <w:rsid w:val="00AE011E"/>
    <w:rsid w:val="00AF2093"/>
    <w:rsid w:val="00B2544B"/>
    <w:rsid w:val="00B26C0B"/>
    <w:rsid w:val="00B31865"/>
    <w:rsid w:val="00BE0220"/>
    <w:rsid w:val="00BF2051"/>
    <w:rsid w:val="00C20B10"/>
    <w:rsid w:val="00C34EEF"/>
    <w:rsid w:val="00C47017"/>
    <w:rsid w:val="00C50CD6"/>
    <w:rsid w:val="00C57533"/>
    <w:rsid w:val="00C667E9"/>
    <w:rsid w:val="00D30054"/>
    <w:rsid w:val="00D319AB"/>
    <w:rsid w:val="00D71FD3"/>
    <w:rsid w:val="00D80C5E"/>
    <w:rsid w:val="00DB3D18"/>
    <w:rsid w:val="00DF0752"/>
    <w:rsid w:val="00DF2622"/>
    <w:rsid w:val="00DF682C"/>
    <w:rsid w:val="00E06D6A"/>
    <w:rsid w:val="00E9428D"/>
    <w:rsid w:val="00E95EA0"/>
    <w:rsid w:val="00EC44ED"/>
    <w:rsid w:val="00ED5C4F"/>
    <w:rsid w:val="00F13C31"/>
    <w:rsid w:val="00F149B3"/>
    <w:rsid w:val="00F5383E"/>
    <w:rsid w:val="00F72D21"/>
    <w:rsid w:val="00F87666"/>
    <w:rsid w:val="00FB19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B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E07"/>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ExETitle"/>
    <w:next w:val="Normal"/>
    <w:link w:val="Heading1Char"/>
    <w:uiPriority w:val="99"/>
    <w:qFormat/>
    <w:rsid w:val="00847E07"/>
    <w:pPr>
      <w:keepNext/>
      <w:keepLines/>
      <w:numPr>
        <w:numId w:val="24"/>
      </w:numPr>
      <w:tabs>
        <w:tab w:val="left" w:pos="369"/>
      </w:tabs>
      <w:spacing w:before="240" w:after="240" w:line="260" w:lineRule="exact"/>
      <w:outlineLvl w:val="0"/>
    </w:pPr>
    <w:rPr>
      <w:rFonts w:eastAsia="Times New Roman"/>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847E07"/>
    <w:pPr>
      <w:widowControl w:val="0"/>
      <w:numPr>
        <w:ilvl w:val="1"/>
        <w:numId w:val="24"/>
      </w:numPr>
      <w:tabs>
        <w:tab w:val="left" w:pos="-993"/>
      </w:tabs>
      <w:spacing w:before="120" w:after="120"/>
      <w:jc w:val="center"/>
      <w:outlineLvl w:val="1"/>
    </w:pPr>
    <w:rPr>
      <w:rFonts w:eastAsia="Batang" w:cs="Tahoma"/>
      <w:bCs/>
      <w:szCs w:val="18"/>
      <w:u w:val="single"/>
      <w:lang w:eastAsia="bg-BG"/>
    </w:rPr>
  </w:style>
  <w:style w:type="paragraph" w:styleId="Heading3">
    <w:name w:val="heading 3"/>
    <w:aliases w:val="ExE Heading 3"/>
    <w:basedOn w:val="ExETitle"/>
    <w:next w:val="Normal"/>
    <w:link w:val="Heading3Char"/>
    <w:uiPriority w:val="99"/>
    <w:unhideWhenUsed/>
    <w:qFormat/>
    <w:rsid w:val="00847E07"/>
    <w:pPr>
      <w:keepNext/>
      <w:numPr>
        <w:ilvl w:val="2"/>
        <w:numId w:val="24"/>
      </w:numPr>
      <w:tabs>
        <w:tab w:val="left" w:pos="709"/>
      </w:tabs>
      <w:spacing w:before="120" w:after="120" w:line="260" w:lineRule="exact"/>
      <w:outlineLvl w:val="2"/>
    </w:pPr>
    <w:rPr>
      <w:rFonts w:eastAsia="Times New Roman"/>
      <w:bCs/>
      <w:sz w:val="24"/>
      <w:szCs w:val="26"/>
    </w:rPr>
  </w:style>
  <w:style w:type="paragraph" w:styleId="Heading4">
    <w:name w:val="heading 4"/>
    <w:aliases w:val="ExE Heading 4"/>
    <w:basedOn w:val="ExETitle"/>
    <w:next w:val="Normal"/>
    <w:link w:val="Heading4Char"/>
    <w:uiPriority w:val="99"/>
    <w:unhideWhenUsed/>
    <w:qFormat/>
    <w:rsid w:val="00847E07"/>
    <w:pPr>
      <w:keepNext/>
      <w:numPr>
        <w:ilvl w:val="3"/>
        <w:numId w:val="24"/>
      </w:numPr>
      <w:tabs>
        <w:tab w:val="left" w:pos="851"/>
      </w:tabs>
      <w:spacing w:before="60" w:after="60" w:line="280" w:lineRule="exact"/>
      <w:outlineLvl w:val="3"/>
    </w:pPr>
    <w:rPr>
      <w:rFonts w:eastAsia="Times New Roman"/>
      <w:b/>
      <w:bCs/>
      <w:color w:val="8A8C8E"/>
      <w:szCs w:val="28"/>
    </w:rPr>
  </w:style>
  <w:style w:type="paragraph" w:styleId="Heading5">
    <w:name w:val="heading 5"/>
    <w:aliases w:val="ExE Heading 5"/>
    <w:basedOn w:val="ExETitle"/>
    <w:next w:val="Normal"/>
    <w:link w:val="Heading5Char"/>
    <w:uiPriority w:val="99"/>
    <w:unhideWhenUsed/>
    <w:qFormat/>
    <w:rsid w:val="00847E07"/>
    <w:pPr>
      <w:numPr>
        <w:ilvl w:val="4"/>
        <w:numId w:val="24"/>
      </w:numPr>
      <w:tabs>
        <w:tab w:val="left" w:pos="992"/>
      </w:tabs>
      <w:spacing w:before="60" w:after="60" w:line="280" w:lineRule="exact"/>
      <w:ind w:right="1701"/>
      <w:outlineLvl w:val="4"/>
    </w:pPr>
    <w:rPr>
      <w:rFonts w:eastAsia="Times New Roman"/>
      <w:bCs/>
      <w:iCs/>
      <w:color w:val="000000"/>
      <w:szCs w:val="26"/>
    </w:rPr>
  </w:style>
  <w:style w:type="paragraph" w:styleId="Heading6">
    <w:name w:val="heading 6"/>
    <w:basedOn w:val="Normal"/>
    <w:next w:val="Normal"/>
    <w:link w:val="Heading6Char"/>
    <w:uiPriority w:val="99"/>
    <w:unhideWhenUsed/>
    <w:qFormat/>
    <w:rsid w:val="00847E07"/>
    <w:pPr>
      <w:numPr>
        <w:ilvl w:val="5"/>
        <w:numId w:val="24"/>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847E07"/>
    <w:pPr>
      <w:numPr>
        <w:ilvl w:val="6"/>
        <w:numId w:val="24"/>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847E07"/>
    <w:pPr>
      <w:numPr>
        <w:ilvl w:val="7"/>
        <w:numId w:val="24"/>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847E07"/>
    <w:pPr>
      <w:numPr>
        <w:ilvl w:val="8"/>
        <w:numId w:val="24"/>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847E07"/>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847E07"/>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847E07"/>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847E07"/>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847E07"/>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847E07"/>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847E07"/>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847E07"/>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847E07"/>
    <w:rPr>
      <w:rFonts w:ascii="Tahoma" w:eastAsia="Times New Roman" w:hAnsi="Tahoma" w:cs="Times New Roman"/>
      <w:spacing w:val="4"/>
      <w:szCs w:val="19"/>
      <w:lang w:eastAsia="de-AT"/>
    </w:rPr>
  </w:style>
  <w:style w:type="paragraph" w:styleId="BalloonText">
    <w:name w:val="Balloon Text"/>
    <w:basedOn w:val="Normal"/>
    <w:link w:val="BalloonTextChar"/>
    <w:uiPriority w:val="99"/>
    <w:semiHidden/>
    <w:unhideWhenUsed/>
    <w:rsid w:val="00847E07"/>
    <w:rPr>
      <w:rFonts w:cs="Tahoma"/>
      <w:sz w:val="16"/>
      <w:szCs w:val="16"/>
    </w:rPr>
  </w:style>
  <w:style w:type="character" w:customStyle="1" w:styleId="BalloonTextChar">
    <w:name w:val="Balloon Text Char"/>
    <w:basedOn w:val="DefaultParagraphFont"/>
    <w:link w:val="BalloonText"/>
    <w:uiPriority w:val="99"/>
    <w:semiHidden/>
    <w:rsid w:val="00847E07"/>
    <w:rPr>
      <w:rFonts w:ascii="Tahoma" w:eastAsia="Frutiger Next for EVN Light" w:hAnsi="Tahoma" w:cs="Tahoma"/>
      <w:spacing w:val="4"/>
      <w:sz w:val="16"/>
      <w:szCs w:val="16"/>
      <w:lang w:eastAsia="de-AT"/>
    </w:rPr>
  </w:style>
  <w:style w:type="paragraph" w:styleId="Title">
    <w:name w:val="Title"/>
    <w:aliases w:val="ExE Main Title Colour,Title_1"/>
    <w:basedOn w:val="ExETitle"/>
    <w:next w:val="Normal"/>
    <w:link w:val="TitleChar"/>
    <w:uiPriority w:val="10"/>
    <w:qFormat/>
    <w:rsid w:val="00847E07"/>
    <w:pPr>
      <w:spacing w:after="240" w:line="800" w:lineRule="exact"/>
      <w:outlineLvl w:val="0"/>
    </w:pPr>
    <w:rPr>
      <w:rFonts w:eastAsia="Times New Roman"/>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847E07"/>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847E07"/>
    <w:rPr>
      <w:rFonts w:ascii="Tahoma" w:hAnsi="Tahoma"/>
      <w:b/>
      <w:i w:val="0"/>
      <w:iCs/>
      <w:color w:val="000000"/>
      <w:spacing w:val="4"/>
      <w:sz w:val="18"/>
    </w:rPr>
  </w:style>
  <w:style w:type="numbering" w:customStyle="1" w:styleId="EVNList">
    <w:name w:val="EVN List"/>
    <w:uiPriority w:val="99"/>
    <w:rsid w:val="00847E07"/>
    <w:pPr>
      <w:numPr>
        <w:numId w:val="2"/>
      </w:numPr>
    </w:pPr>
  </w:style>
  <w:style w:type="paragraph" w:customStyle="1" w:styleId="ExETitle">
    <w:name w:val="ExE Title"/>
    <w:next w:val="Normal"/>
    <w:rsid w:val="00847E07"/>
    <w:pPr>
      <w:spacing w:after="0" w:line="320" w:lineRule="exact"/>
    </w:pPr>
    <w:rPr>
      <w:rFonts w:ascii="Trebuchet MS" w:eastAsia="Frutiger Next for EVN Light" w:hAnsi="Trebuchet MS" w:cs="Times New Roman"/>
      <w:spacing w:val="4"/>
      <w:szCs w:val="19"/>
      <w:lang w:eastAsia="de-AT"/>
    </w:rPr>
  </w:style>
  <w:style w:type="paragraph" w:customStyle="1" w:styleId="ExEBulletPoints1">
    <w:name w:val="ExE Bullet Points 1"/>
    <w:basedOn w:val="Normal"/>
    <w:qFormat/>
    <w:rsid w:val="00847E07"/>
  </w:style>
  <w:style w:type="paragraph" w:customStyle="1" w:styleId="ExEBulletPoints2">
    <w:name w:val="ExE Bullet Points 2"/>
    <w:basedOn w:val="ExEBulletPoints1"/>
    <w:qFormat/>
    <w:rsid w:val="00847E07"/>
    <w:pPr>
      <w:numPr>
        <w:numId w:val="1"/>
      </w:numPr>
    </w:pPr>
  </w:style>
  <w:style w:type="paragraph" w:styleId="Header">
    <w:name w:val="header"/>
    <w:aliases w:val="Intestazione.int.intestazione,Intestazione.int,Char1 Char"/>
    <w:basedOn w:val="Normal"/>
    <w:link w:val="HeaderChar"/>
    <w:uiPriority w:val="99"/>
    <w:unhideWhenUsed/>
    <w:rsid w:val="00847E07"/>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rsid w:val="00847E07"/>
    <w:rPr>
      <w:rFonts w:ascii="Tahoma" w:eastAsia="Frutiger Next for EVN Light" w:hAnsi="Tahoma" w:cs="Times New Roman"/>
      <w:spacing w:val="4"/>
      <w:sz w:val="18"/>
      <w:szCs w:val="19"/>
      <w:lang w:eastAsia="de-AT"/>
    </w:rPr>
  </w:style>
  <w:style w:type="paragraph" w:styleId="Footer">
    <w:name w:val="footer"/>
    <w:basedOn w:val="Normal"/>
    <w:link w:val="FooterChar"/>
    <w:uiPriority w:val="99"/>
    <w:unhideWhenUsed/>
    <w:rsid w:val="00847E07"/>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847E07"/>
    <w:rPr>
      <w:rFonts w:ascii="Tahoma" w:eastAsia="Frutiger Next for EVN Light" w:hAnsi="Tahoma" w:cs="Times New Roman"/>
      <w:b/>
      <w:color w:val="FFFFFF" w:themeColor="background1"/>
      <w:spacing w:val="4"/>
      <w:sz w:val="18"/>
      <w:szCs w:val="19"/>
      <w:lang w:eastAsia="de-AT"/>
    </w:rPr>
  </w:style>
  <w:style w:type="paragraph" w:customStyle="1" w:styleId="ExESubtitle">
    <w:name w:val="ExE Subtitle"/>
    <w:basedOn w:val="ExETitle"/>
    <w:next w:val="Normal"/>
    <w:qFormat/>
    <w:rsid w:val="00847E07"/>
    <w:pPr>
      <w:spacing w:after="120" w:line="440" w:lineRule="exact"/>
      <w:ind w:right="2268"/>
    </w:pPr>
    <w:rPr>
      <w:b/>
      <w:color w:val="8A8C8E"/>
      <w:sz w:val="36"/>
    </w:rPr>
  </w:style>
  <w:style w:type="paragraph" w:customStyle="1" w:styleId="ExEMainTitleBlack">
    <w:name w:val="ExE Main Title Black"/>
    <w:basedOn w:val="ExETitle"/>
    <w:next w:val="Normal"/>
    <w:qFormat/>
    <w:rsid w:val="00847E07"/>
    <w:pPr>
      <w:spacing w:after="240" w:line="800" w:lineRule="exact"/>
    </w:pPr>
    <w:rPr>
      <w:sz w:val="72"/>
    </w:rPr>
  </w:style>
  <w:style w:type="paragraph" w:customStyle="1" w:styleId="ExEBulletPoints3">
    <w:name w:val="ExE Bullet Points 3"/>
    <w:basedOn w:val="ExEBulletPoints1"/>
    <w:next w:val="Normal"/>
    <w:qFormat/>
    <w:rsid w:val="00847E07"/>
    <w:pPr>
      <w:numPr>
        <w:numId w:val="3"/>
      </w:numPr>
    </w:pPr>
  </w:style>
  <w:style w:type="table" w:styleId="TableGrid">
    <w:name w:val="Table Grid"/>
    <w:basedOn w:val="TableNormal"/>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
    <w:name w:val="ExE"/>
    <w:basedOn w:val="TableNormal"/>
    <w:uiPriority w:val="99"/>
    <w:rsid w:val="00847E07"/>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
    <w:name w:val="Light Grid - Accent 11"/>
    <w:basedOn w:val="TableNormal"/>
    <w:uiPriority w:val="62"/>
    <w:rsid w:val="00847E07"/>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1">
    <w:name w:val="Light Shading - Accent 11"/>
    <w:aliases w:val="Light Shading - ExE"/>
    <w:basedOn w:val="TableNormal"/>
    <w:uiPriority w:val="60"/>
    <w:rsid w:val="00847E07"/>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847E07"/>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
    <w:name w:val="Keine Liste1"/>
    <w:next w:val="NoList"/>
    <w:uiPriority w:val="99"/>
    <w:semiHidden/>
    <w:unhideWhenUsed/>
    <w:rsid w:val="00847E07"/>
  </w:style>
  <w:style w:type="character" w:styleId="CommentReference">
    <w:name w:val="annotation reference"/>
    <w:basedOn w:val="DefaultParagraphFont"/>
    <w:semiHidden/>
    <w:rsid w:val="00847E07"/>
    <w:rPr>
      <w:rFonts w:cs="Times New Roman"/>
      <w:sz w:val="16"/>
      <w:szCs w:val="16"/>
    </w:rPr>
  </w:style>
  <w:style w:type="paragraph" w:styleId="CommentText">
    <w:name w:val="annotation text"/>
    <w:basedOn w:val="Normal"/>
    <w:link w:val="CommentTextChar"/>
    <w:uiPriority w:val="99"/>
    <w:rsid w:val="00847E07"/>
    <w:pPr>
      <w:spacing w:before="120" w:after="120"/>
    </w:pPr>
    <w:rPr>
      <w:rFonts w:eastAsia="Times New Roman" w:cs="Tahoma"/>
      <w:sz w:val="20"/>
      <w:szCs w:val="20"/>
    </w:rPr>
  </w:style>
  <w:style w:type="character" w:customStyle="1" w:styleId="CommentTextChar">
    <w:name w:val="Comment Text Char"/>
    <w:basedOn w:val="DefaultParagraphFont"/>
    <w:link w:val="CommentText"/>
    <w:uiPriority w:val="99"/>
    <w:rsid w:val="00847E07"/>
    <w:rPr>
      <w:rFonts w:ascii="Tahoma" w:eastAsia="Times New Roman" w:hAnsi="Tahoma" w:cs="Tahoma"/>
      <w:spacing w:val="4"/>
      <w:sz w:val="20"/>
      <w:szCs w:val="20"/>
      <w:lang w:eastAsia="de-AT"/>
    </w:rPr>
  </w:style>
  <w:style w:type="paragraph" w:customStyle="1" w:styleId="Default">
    <w:name w:val="Default"/>
    <w:rsid w:val="00847E07"/>
    <w:pPr>
      <w:autoSpaceDE w:val="0"/>
      <w:autoSpaceDN w:val="0"/>
      <w:adjustRightInd w:val="0"/>
      <w:spacing w:after="0" w:line="240" w:lineRule="auto"/>
    </w:pPr>
    <w:rPr>
      <w:rFonts w:ascii="Times New Roman" w:eastAsia="Calibri" w:hAnsi="Times New Roman" w:cs="Times New Roman"/>
      <w:color w:val="000000"/>
      <w:sz w:val="24"/>
      <w:szCs w:val="24"/>
      <w:lang w:eastAsia="bg-BG" w:bidi="bn-BD"/>
    </w:rPr>
  </w:style>
  <w:style w:type="paragraph" w:customStyle="1" w:styleId="Style9">
    <w:name w:val="Style9"/>
    <w:basedOn w:val="Normal"/>
    <w:uiPriority w:val="99"/>
    <w:rsid w:val="00847E07"/>
    <w:pPr>
      <w:widowControl w:val="0"/>
      <w:autoSpaceDE w:val="0"/>
      <w:autoSpaceDN w:val="0"/>
      <w:adjustRightInd w:val="0"/>
      <w:spacing w:line="330" w:lineRule="exact"/>
      <w:ind w:firstLine="710"/>
    </w:pPr>
    <w:rPr>
      <w:rFonts w:ascii="Times New Roman" w:eastAsia="Calibri" w:hAnsi="Times New Roman"/>
      <w:spacing w:val="0"/>
      <w:sz w:val="24"/>
      <w:szCs w:val="24"/>
      <w:lang w:eastAsia="bg-BG"/>
    </w:rPr>
  </w:style>
  <w:style w:type="paragraph" w:customStyle="1" w:styleId="ListParagraph3">
    <w:name w:val="List Paragraph3"/>
    <w:basedOn w:val="Normal"/>
    <w:uiPriority w:val="99"/>
    <w:rsid w:val="00847E07"/>
    <w:pPr>
      <w:spacing w:after="200" w:line="276" w:lineRule="auto"/>
      <w:ind w:left="720"/>
    </w:pPr>
    <w:rPr>
      <w:rFonts w:ascii="Calibri" w:eastAsia="Calibri" w:hAnsi="Calibri"/>
      <w:spacing w:val="0"/>
      <w:sz w:val="22"/>
      <w:szCs w:val="22"/>
      <w:lang w:val="en-US" w:eastAsia="en-US"/>
    </w:rPr>
  </w:style>
  <w:style w:type="character" w:customStyle="1" w:styleId="FontStyle51">
    <w:name w:val="Font Style51"/>
    <w:uiPriority w:val="99"/>
    <w:rsid w:val="00847E07"/>
    <w:rPr>
      <w:rFonts w:ascii="Times New Roman" w:hAnsi="Times New Roman"/>
      <w:b/>
      <w:i/>
      <w:sz w:val="22"/>
    </w:rPr>
  </w:style>
  <w:style w:type="character" w:customStyle="1" w:styleId="FontStyle57">
    <w:name w:val="Font Style57"/>
    <w:uiPriority w:val="99"/>
    <w:rsid w:val="00847E07"/>
    <w:rPr>
      <w:rFonts w:ascii="Times New Roman" w:hAnsi="Times New Roman"/>
      <w:i/>
      <w:sz w:val="22"/>
    </w:rPr>
  </w:style>
  <w:style w:type="character" w:customStyle="1" w:styleId="FontStyle46">
    <w:name w:val="Font Style46"/>
    <w:uiPriority w:val="99"/>
    <w:rsid w:val="00847E07"/>
    <w:rPr>
      <w:rFonts w:ascii="Times New Roman" w:hAnsi="Times New Roman"/>
      <w:sz w:val="22"/>
    </w:rPr>
  </w:style>
  <w:style w:type="paragraph" w:customStyle="1" w:styleId="Style28">
    <w:name w:val="Style28"/>
    <w:basedOn w:val="Normal"/>
    <w:uiPriority w:val="99"/>
    <w:rsid w:val="00847E07"/>
    <w:pPr>
      <w:widowControl w:val="0"/>
      <w:autoSpaceDE w:val="0"/>
      <w:autoSpaceDN w:val="0"/>
      <w:adjustRightInd w:val="0"/>
      <w:spacing w:line="269" w:lineRule="exact"/>
      <w:ind w:firstLine="578"/>
      <w:jc w:val="both"/>
    </w:pPr>
    <w:rPr>
      <w:rFonts w:ascii="Sylfaen" w:eastAsia="Calibri" w:hAnsi="Sylfaen"/>
      <w:spacing w:val="0"/>
      <w:sz w:val="24"/>
      <w:szCs w:val="24"/>
      <w:lang w:eastAsia="bg-BG"/>
    </w:rPr>
  </w:style>
  <w:style w:type="paragraph" w:styleId="BodyTextIndent">
    <w:name w:val="Body Text Indent"/>
    <w:basedOn w:val="Normal"/>
    <w:link w:val="BodyTextIndentChar1"/>
    <w:uiPriority w:val="99"/>
    <w:rsid w:val="00847E07"/>
    <w:pPr>
      <w:spacing w:after="120" w:line="240" w:lineRule="auto"/>
      <w:ind w:left="283"/>
    </w:pPr>
    <w:rPr>
      <w:rFonts w:ascii="Times New Roman" w:eastAsia="Calibri" w:hAnsi="Times New Roman"/>
      <w:spacing w:val="0"/>
      <w:sz w:val="24"/>
      <w:szCs w:val="24"/>
      <w:lang w:eastAsia="bg-BG"/>
    </w:rPr>
  </w:style>
  <w:style w:type="character" w:customStyle="1" w:styleId="BodyTextIndentChar">
    <w:name w:val="Body Text Indent Char"/>
    <w:basedOn w:val="DefaultParagraphFont"/>
    <w:uiPriority w:val="99"/>
    <w:semiHidden/>
    <w:rsid w:val="00847E07"/>
    <w:rPr>
      <w:rFonts w:ascii="Tahoma" w:eastAsia="Frutiger Next for EVN Light" w:hAnsi="Tahoma" w:cs="Times New Roman"/>
      <w:spacing w:val="4"/>
      <w:sz w:val="18"/>
      <w:szCs w:val="19"/>
      <w:lang w:eastAsia="de-AT"/>
    </w:rPr>
  </w:style>
  <w:style w:type="character" w:customStyle="1" w:styleId="BodyTextIndentChar1">
    <w:name w:val="Body Text Indent Char1"/>
    <w:basedOn w:val="DefaultParagraphFont"/>
    <w:link w:val="BodyTextIndent"/>
    <w:uiPriority w:val="99"/>
    <w:rsid w:val="00847E07"/>
    <w:rPr>
      <w:rFonts w:ascii="Times New Roman" w:eastAsia="Calibri" w:hAnsi="Times New Roman" w:cs="Times New Roman"/>
      <w:sz w:val="24"/>
      <w:szCs w:val="24"/>
      <w:lang w:eastAsia="bg-BG"/>
    </w:rPr>
  </w:style>
  <w:style w:type="paragraph" w:customStyle="1" w:styleId="Style">
    <w:name w:val="Style"/>
    <w:uiPriority w:val="99"/>
    <w:rsid w:val="00847E07"/>
    <w:pPr>
      <w:widowControl w:val="0"/>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styleId="BodyText">
    <w:name w:val="Body Text"/>
    <w:basedOn w:val="Normal"/>
    <w:link w:val="BodyTextChar"/>
    <w:uiPriority w:val="99"/>
    <w:rsid w:val="00847E07"/>
    <w:pPr>
      <w:spacing w:before="120" w:after="120"/>
    </w:pPr>
    <w:rPr>
      <w:rFonts w:eastAsia="Times New Roman" w:cs="Tahoma"/>
      <w:szCs w:val="18"/>
    </w:rPr>
  </w:style>
  <w:style w:type="character" w:customStyle="1" w:styleId="BodyTextChar">
    <w:name w:val="Body Text Char"/>
    <w:basedOn w:val="DefaultParagraphFont"/>
    <w:link w:val="BodyText"/>
    <w:uiPriority w:val="99"/>
    <w:rsid w:val="00847E07"/>
    <w:rPr>
      <w:rFonts w:ascii="Tahoma" w:eastAsia="Times New Roman" w:hAnsi="Tahoma" w:cs="Tahoma"/>
      <w:spacing w:val="4"/>
      <w:sz w:val="18"/>
      <w:szCs w:val="18"/>
      <w:lang w:eastAsia="de-AT"/>
    </w:rPr>
  </w:style>
  <w:style w:type="paragraph" w:customStyle="1" w:styleId="firstline">
    <w:name w:val="firstline"/>
    <w:basedOn w:val="Normal"/>
    <w:uiPriority w:val="99"/>
    <w:rsid w:val="00847E07"/>
    <w:pPr>
      <w:spacing w:line="240" w:lineRule="atLeast"/>
      <w:ind w:firstLine="640"/>
      <w:jc w:val="both"/>
    </w:pPr>
    <w:rPr>
      <w:rFonts w:ascii="Times New Roman" w:eastAsia="Calibri" w:hAnsi="Times New Roman"/>
      <w:color w:val="000000"/>
      <w:spacing w:val="0"/>
      <w:sz w:val="24"/>
      <w:szCs w:val="24"/>
      <w:lang w:eastAsia="bg-BG"/>
    </w:rPr>
  </w:style>
  <w:style w:type="paragraph" w:styleId="BodyTextIndent3">
    <w:name w:val="Body Text Indent 3"/>
    <w:basedOn w:val="Normal"/>
    <w:link w:val="BodyTextIndent3Char1"/>
    <w:uiPriority w:val="99"/>
    <w:rsid w:val="00847E07"/>
    <w:pPr>
      <w:spacing w:after="120" w:line="240" w:lineRule="auto"/>
      <w:ind w:left="283"/>
    </w:pPr>
    <w:rPr>
      <w:rFonts w:ascii="Times New Roman" w:eastAsia="Calibri" w:hAnsi="Times New Roman"/>
      <w:spacing w:val="0"/>
      <w:sz w:val="16"/>
      <w:szCs w:val="16"/>
      <w:lang w:val="en-AU" w:eastAsia="bg-BG"/>
    </w:rPr>
  </w:style>
  <w:style w:type="character" w:customStyle="1" w:styleId="BodyTextIndent3Char">
    <w:name w:val="Body Text Indent 3 Char"/>
    <w:basedOn w:val="DefaultParagraphFont"/>
    <w:uiPriority w:val="99"/>
    <w:semiHidden/>
    <w:rsid w:val="00847E07"/>
    <w:rPr>
      <w:rFonts w:ascii="Tahoma" w:eastAsia="Frutiger Next for EVN Light" w:hAnsi="Tahoma" w:cs="Times New Roman"/>
      <w:spacing w:val="4"/>
      <w:sz w:val="16"/>
      <w:szCs w:val="16"/>
      <w:lang w:eastAsia="de-AT"/>
    </w:rPr>
  </w:style>
  <w:style w:type="character" w:customStyle="1" w:styleId="BodyTextIndent3Char1">
    <w:name w:val="Body Text Indent 3 Char1"/>
    <w:basedOn w:val="DefaultParagraphFont"/>
    <w:link w:val="BodyTextIndent3"/>
    <w:uiPriority w:val="99"/>
    <w:rsid w:val="00847E07"/>
    <w:rPr>
      <w:rFonts w:ascii="Times New Roman" w:eastAsia="Calibri" w:hAnsi="Times New Roman" w:cs="Times New Roman"/>
      <w:sz w:val="16"/>
      <w:szCs w:val="16"/>
      <w:lang w:val="en-AU" w:eastAsia="bg-BG"/>
    </w:rPr>
  </w:style>
  <w:style w:type="paragraph" w:customStyle="1" w:styleId="NoSpacing1">
    <w:name w:val="No Spacing1"/>
    <w:link w:val="NoSpacingChar"/>
    <w:uiPriority w:val="99"/>
    <w:rsid w:val="00847E07"/>
    <w:pPr>
      <w:spacing w:after="0" w:line="240" w:lineRule="auto"/>
    </w:pPr>
    <w:rPr>
      <w:rFonts w:ascii="Calibri" w:eastAsia="Calibri" w:hAnsi="Calibri" w:cs="Times New Roman"/>
      <w:lang w:val="en-US"/>
    </w:rPr>
  </w:style>
  <w:style w:type="character" w:customStyle="1" w:styleId="NoSpacingChar">
    <w:name w:val="No Spacing Char"/>
    <w:link w:val="NoSpacing1"/>
    <w:uiPriority w:val="99"/>
    <w:locked/>
    <w:rsid w:val="00847E07"/>
    <w:rPr>
      <w:rFonts w:ascii="Calibri" w:eastAsia="Calibri" w:hAnsi="Calibri" w:cs="Times New Roman"/>
      <w:lang w:val="en-US"/>
    </w:rPr>
  </w:style>
  <w:style w:type="paragraph" w:customStyle="1" w:styleId="1">
    <w:name w:val="1"/>
    <w:basedOn w:val="BodyText"/>
    <w:next w:val="BodyText"/>
    <w:uiPriority w:val="99"/>
    <w:rsid w:val="00847E07"/>
    <w:pPr>
      <w:widowControl w:val="0"/>
      <w:spacing w:before="284" w:after="171" w:line="240" w:lineRule="auto"/>
      <w:ind w:left="171" w:right="171" w:firstLine="1"/>
      <w:jc w:val="center"/>
    </w:pPr>
    <w:rPr>
      <w:rFonts w:ascii="Bookvar" w:eastAsia="Calibri" w:hAnsi="Bookvar" w:cs="Times New Roman"/>
      <w:b/>
      <w:bCs/>
      <w:spacing w:val="0"/>
      <w:sz w:val="26"/>
      <w:szCs w:val="26"/>
      <w:lang w:val="en-US" w:eastAsia="en-US"/>
    </w:rPr>
  </w:style>
  <w:style w:type="paragraph" w:customStyle="1" w:styleId="Char">
    <w:name w:val="Char"/>
    <w:basedOn w:val="Normal"/>
    <w:uiPriority w:val="99"/>
    <w:rsid w:val="00847E07"/>
    <w:pPr>
      <w:spacing w:after="160" w:line="240" w:lineRule="exact"/>
    </w:pPr>
    <w:rPr>
      <w:rFonts w:eastAsia="MS Mincho"/>
      <w:spacing w:val="0"/>
      <w:sz w:val="20"/>
      <w:szCs w:val="20"/>
      <w:lang w:val="en-US" w:eastAsia="en-US"/>
    </w:rPr>
  </w:style>
  <w:style w:type="paragraph" w:customStyle="1" w:styleId="Style7">
    <w:name w:val="Style7"/>
    <w:basedOn w:val="Normal"/>
    <w:uiPriority w:val="99"/>
    <w:rsid w:val="00847E07"/>
    <w:pPr>
      <w:widowControl w:val="0"/>
      <w:autoSpaceDE w:val="0"/>
      <w:autoSpaceDN w:val="0"/>
      <w:adjustRightInd w:val="0"/>
      <w:spacing w:line="333" w:lineRule="exact"/>
      <w:ind w:firstLine="710"/>
      <w:jc w:val="both"/>
    </w:pPr>
    <w:rPr>
      <w:rFonts w:ascii="Times New Roman" w:eastAsia="MS Mincho" w:hAnsi="Times New Roman"/>
      <w:spacing w:val="0"/>
      <w:sz w:val="24"/>
      <w:szCs w:val="24"/>
      <w:lang w:eastAsia="bg-BG"/>
    </w:rPr>
  </w:style>
  <w:style w:type="paragraph" w:customStyle="1" w:styleId="Style8">
    <w:name w:val="Style8"/>
    <w:basedOn w:val="Normal"/>
    <w:uiPriority w:val="99"/>
    <w:rsid w:val="00847E07"/>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paragraph" w:customStyle="1" w:styleId="Style12">
    <w:name w:val="Style12"/>
    <w:basedOn w:val="Normal"/>
    <w:uiPriority w:val="99"/>
    <w:rsid w:val="00847E07"/>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character" w:customStyle="1" w:styleId="FontStyle23">
    <w:name w:val="Font Style23"/>
    <w:uiPriority w:val="99"/>
    <w:rsid w:val="00847E07"/>
    <w:rPr>
      <w:rFonts w:ascii="Times New Roman" w:hAnsi="Times New Roman"/>
      <w:b/>
      <w:i/>
      <w:sz w:val="24"/>
    </w:rPr>
  </w:style>
  <w:style w:type="character" w:customStyle="1" w:styleId="FontStyle30">
    <w:name w:val="Font Style30"/>
    <w:uiPriority w:val="99"/>
    <w:rsid w:val="00847E07"/>
    <w:rPr>
      <w:rFonts w:ascii="Times New Roman" w:hAnsi="Times New Roman"/>
      <w:b/>
      <w:sz w:val="22"/>
    </w:rPr>
  </w:style>
  <w:style w:type="paragraph" w:customStyle="1" w:styleId="Style13">
    <w:name w:val="Style13"/>
    <w:basedOn w:val="Normal"/>
    <w:uiPriority w:val="99"/>
    <w:rsid w:val="00847E07"/>
    <w:pPr>
      <w:widowControl w:val="0"/>
      <w:autoSpaceDE w:val="0"/>
      <w:autoSpaceDN w:val="0"/>
      <w:adjustRightInd w:val="0"/>
      <w:spacing w:line="268" w:lineRule="exact"/>
      <w:ind w:firstLine="586"/>
      <w:jc w:val="both"/>
    </w:pPr>
    <w:rPr>
      <w:rFonts w:ascii="Times New Roman" w:eastAsia="MS Mincho" w:hAnsi="Times New Roman"/>
      <w:spacing w:val="0"/>
      <w:sz w:val="24"/>
      <w:szCs w:val="24"/>
      <w:lang w:eastAsia="bg-BG"/>
    </w:rPr>
  </w:style>
  <w:style w:type="character" w:customStyle="1" w:styleId="FontStyle24">
    <w:name w:val="Font Style24"/>
    <w:uiPriority w:val="99"/>
    <w:rsid w:val="00847E07"/>
    <w:rPr>
      <w:rFonts w:ascii="Times New Roman" w:hAnsi="Times New Roman"/>
      <w:i/>
      <w:sz w:val="22"/>
    </w:rPr>
  </w:style>
  <w:style w:type="character" w:customStyle="1" w:styleId="FontStyle28">
    <w:name w:val="Font Style28"/>
    <w:uiPriority w:val="99"/>
    <w:rsid w:val="00847E07"/>
    <w:rPr>
      <w:rFonts w:ascii="Times New Roman" w:hAnsi="Times New Roman"/>
      <w:b/>
      <w:i/>
      <w:sz w:val="22"/>
    </w:rPr>
  </w:style>
  <w:style w:type="character" w:customStyle="1" w:styleId="go">
    <w:name w:val="go"/>
    <w:basedOn w:val="DefaultParagraphFont"/>
    <w:uiPriority w:val="99"/>
    <w:rsid w:val="00847E07"/>
    <w:rPr>
      <w:rFonts w:cs="Times New Roman"/>
    </w:rPr>
  </w:style>
  <w:style w:type="paragraph" w:styleId="ListParagraph">
    <w:name w:val="List Paragraph"/>
    <w:basedOn w:val="Normal"/>
    <w:link w:val="ListParagraphChar"/>
    <w:uiPriority w:val="99"/>
    <w:qFormat/>
    <w:rsid w:val="00847E07"/>
    <w:pPr>
      <w:spacing w:before="120" w:after="120"/>
      <w:ind w:left="720"/>
      <w:contextualSpacing/>
    </w:pPr>
    <w:rPr>
      <w:rFonts w:eastAsia="Times New Roman" w:cs="Tahoma"/>
      <w:szCs w:val="18"/>
    </w:rPr>
  </w:style>
  <w:style w:type="paragraph" w:styleId="CommentSubject">
    <w:name w:val="annotation subject"/>
    <w:basedOn w:val="CommentText"/>
    <w:next w:val="CommentText"/>
    <w:link w:val="CommentSubjectChar"/>
    <w:uiPriority w:val="99"/>
    <w:semiHidden/>
    <w:unhideWhenUsed/>
    <w:rsid w:val="00847E07"/>
    <w:pPr>
      <w:spacing w:line="240" w:lineRule="auto"/>
    </w:pPr>
    <w:rPr>
      <w:b/>
      <w:bCs/>
    </w:rPr>
  </w:style>
  <w:style w:type="character" w:customStyle="1" w:styleId="CommentSubjectChar">
    <w:name w:val="Comment Subject Char"/>
    <w:basedOn w:val="CommentTextChar"/>
    <w:link w:val="CommentSubject"/>
    <w:uiPriority w:val="99"/>
    <w:semiHidden/>
    <w:rsid w:val="00847E07"/>
    <w:rPr>
      <w:rFonts w:ascii="Tahoma" w:eastAsia="Times New Roman" w:hAnsi="Tahoma" w:cs="Tahoma"/>
      <w:b/>
      <w:bCs/>
      <w:spacing w:val="4"/>
      <w:sz w:val="20"/>
      <w:szCs w:val="20"/>
      <w:lang w:eastAsia="de-AT"/>
    </w:rPr>
  </w:style>
  <w:style w:type="character" w:styleId="Hyperlink">
    <w:name w:val="Hyperlink"/>
    <w:basedOn w:val="DefaultParagraphFont"/>
    <w:uiPriority w:val="99"/>
    <w:rsid w:val="00847E07"/>
    <w:rPr>
      <w:color w:val="0000FF"/>
      <w:u w:val="single"/>
    </w:rPr>
  </w:style>
  <w:style w:type="paragraph" w:customStyle="1" w:styleId="m">
    <w:name w:val="m"/>
    <w:basedOn w:val="Normal"/>
    <w:rsid w:val="00847E07"/>
    <w:pPr>
      <w:spacing w:before="100" w:beforeAutospacing="1" w:after="100" w:afterAutospacing="1" w:line="240" w:lineRule="auto"/>
    </w:pPr>
    <w:rPr>
      <w:rFonts w:ascii="Times New Roman" w:eastAsia="Times New Roman" w:hAnsi="Times New Roman"/>
      <w:spacing w:val="0"/>
      <w:sz w:val="24"/>
      <w:szCs w:val="24"/>
      <w:lang w:val="en-GB" w:eastAsia="en-GB"/>
    </w:rPr>
  </w:style>
  <w:style w:type="paragraph" w:styleId="NormalWeb">
    <w:name w:val="Normal (Web)"/>
    <w:basedOn w:val="Normal"/>
    <w:uiPriority w:val="99"/>
    <w:unhideWhenUsed/>
    <w:rsid w:val="00847E07"/>
    <w:pPr>
      <w:spacing w:before="100" w:beforeAutospacing="1" w:after="100" w:afterAutospacing="1" w:line="240" w:lineRule="auto"/>
    </w:pPr>
    <w:rPr>
      <w:rFonts w:ascii="Times New Roman" w:eastAsia="Times New Roman" w:hAnsi="Times New Roman"/>
      <w:spacing w:val="0"/>
      <w:sz w:val="24"/>
      <w:szCs w:val="24"/>
      <w:lang w:val="en-GB" w:eastAsia="en-GB"/>
    </w:rPr>
  </w:style>
  <w:style w:type="numbering" w:customStyle="1" w:styleId="Formatvorlage1">
    <w:name w:val="Formatvorlage1"/>
    <w:uiPriority w:val="99"/>
    <w:rsid w:val="00847E07"/>
    <w:pPr>
      <w:numPr>
        <w:numId w:val="5"/>
      </w:numPr>
    </w:pPr>
  </w:style>
  <w:style w:type="character" w:styleId="Strong">
    <w:name w:val="Strong"/>
    <w:basedOn w:val="DefaultParagraphFont"/>
    <w:uiPriority w:val="22"/>
    <w:qFormat/>
    <w:rsid w:val="00847E07"/>
    <w:rPr>
      <w:b/>
      <w:bCs/>
    </w:rPr>
  </w:style>
  <w:style w:type="paragraph" w:styleId="TOCHeading">
    <w:name w:val="TOC Heading"/>
    <w:basedOn w:val="Heading1"/>
    <w:next w:val="Normal"/>
    <w:uiPriority w:val="39"/>
    <w:unhideWhenUsed/>
    <w:qFormat/>
    <w:rsid w:val="00847E07"/>
    <w:pPr>
      <w:spacing w:before="480" w:after="0" w:line="276" w:lineRule="auto"/>
      <w:outlineLvl w:val="9"/>
    </w:pPr>
    <w:rPr>
      <w:rFonts w:asciiTheme="majorHAnsi" w:eastAsiaTheme="majorEastAsia" w:hAnsiTheme="majorHAnsi" w:cstheme="majorBidi"/>
      <w:b w:val="0"/>
      <w:color w:val="365F91" w:themeColor="accent1" w:themeShade="BF"/>
      <w:spacing w:val="0"/>
      <w:lang w:val="en-US" w:eastAsia="ja-JP"/>
    </w:rPr>
  </w:style>
  <w:style w:type="paragraph" w:styleId="TOC1">
    <w:name w:val="toc 1"/>
    <w:basedOn w:val="Normal"/>
    <w:next w:val="Normal"/>
    <w:autoRedefine/>
    <w:uiPriority w:val="39"/>
    <w:unhideWhenUsed/>
    <w:qFormat/>
    <w:rsid w:val="00847E07"/>
    <w:pPr>
      <w:tabs>
        <w:tab w:val="left" w:pos="9214"/>
      </w:tabs>
      <w:spacing w:after="100"/>
      <w:jc w:val="both"/>
    </w:pPr>
  </w:style>
  <w:style w:type="paragraph" w:styleId="TOC2">
    <w:name w:val="toc 2"/>
    <w:basedOn w:val="Normal"/>
    <w:next w:val="Normal"/>
    <w:autoRedefine/>
    <w:uiPriority w:val="39"/>
    <w:unhideWhenUsed/>
    <w:qFormat/>
    <w:rsid w:val="00847E07"/>
    <w:pPr>
      <w:spacing w:after="100"/>
      <w:ind w:left="180"/>
    </w:pPr>
  </w:style>
  <w:style w:type="paragraph" w:styleId="TOC3">
    <w:name w:val="toc 3"/>
    <w:basedOn w:val="Normal"/>
    <w:next w:val="Normal"/>
    <w:autoRedefine/>
    <w:uiPriority w:val="39"/>
    <w:unhideWhenUsed/>
    <w:qFormat/>
    <w:rsid w:val="00847E07"/>
    <w:pPr>
      <w:spacing w:after="100"/>
      <w:ind w:left="360"/>
    </w:pPr>
  </w:style>
  <w:style w:type="paragraph" w:styleId="TOC4">
    <w:name w:val="toc 4"/>
    <w:basedOn w:val="Normal"/>
    <w:next w:val="Normal"/>
    <w:autoRedefine/>
    <w:uiPriority w:val="39"/>
    <w:unhideWhenUsed/>
    <w:rsid w:val="00847E07"/>
    <w:pPr>
      <w:spacing w:after="100" w:line="276" w:lineRule="auto"/>
      <w:ind w:left="660"/>
    </w:pPr>
    <w:rPr>
      <w:rFonts w:asciiTheme="minorHAnsi" w:eastAsiaTheme="minorEastAsia" w:hAnsiTheme="minorHAnsi" w:cstheme="minorBidi"/>
      <w:spacing w:val="0"/>
      <w:sz w:val="22"/>
      <w:szCs w:val="22"/>
      <w:lang w:val="en-GB" w:eastAsia="en-GB"/>
    </w:rPr>
  </w:style>
  <w:style w:type="paragraph" w:styleId="TOC5">
    <w:name w:val="toc 5"/>
    <w:basedOn w:val="Normal"/>
    <w:next w:val="Normal"/>
    <w:autoRedefine/>
    <w:uiPriority w:val="39"/>
    <w:unhideWhenUsed/>
    <w:rsid w:val="00847E07"/>
    <w:pPr>
      <w:spacing w:after="100" w:line="276" w:lineRule="auto"/>
      <w:ind w:left="880"/>
    </w:pPr>
    <w:rPr>
      <w:rFonts w:asciiTheme="minorHAnsi" w:eastAsiaTheme="minorEastAsia" w:hAnsiTheme="minorHAnsi" w:cstheme="minorBidi"/>
      <w:spacing w:val="0"/>
      <w:sz w:val="22"/>
      <w:szCs w:val="22"/>
      <w:lang w:val="en-GB" w:eastAsia="en-GB"/>
    </w:rPr>
  </w:style>
  <w:style w:type="paragraph" w:styleId="TOC6">
    <w:name w:val="toc 6"/>
    <w:basedOn w:val="Normal"/>
    <w:next w:val="Normal"/>
    <w:autoRedefine/>
    <w:uiPriority w:val="39"/>
    <w:unhideWhenUsed/>
    <w:rsid w:val="00847E07"/>
    <w:pPr>
      <w:spacing w:after="100" w:line="276" w:lineRule="auto"/>
      <w:ind w:left="1100"/>
    </w:pPr>
    <w:rPr>
      <w:rFonts w:asciiTheme="minorHAnsi" w:eastAsiaTheme="minorEastAsia" w:hAnsiTheme="minorHAnsi" w:cstheme="minorBidi"/>
      <w:spacing w:val="0"/>
      <w:sz w:val="22"/>
      <w:szCs w:val="22"/>
      <w:lang w:val="en-GB" w:eastAsia="en-GB"/>
    </w:rPr>
  </w:style>
  <w:style w:type="paragraph" w:styleId="TOC7">
    <w:name w:val="toc 7"/>
    <w:basedOn w:val="Normal"/>
    <w:next w:val="Normal"/>
    <w:autoRedefine/>
    <w:uiPriority w:val="39"/>
    <w:unhideWhenUsed/>
    <w:rsid w:val="00847E07"/>
    <w:pPr>
      <w:spacing w:after="100" w:line="276" w:lineRule="auto"/>
      <w:ind w:left="1320"/>
    </w:pPr>
    <w:rPr>
      <w:rFonts w:asciiTheme="minorHAnsi" w:eastAsiaTheme="minorEastAsia" w:hAnsiTheme="minorHAnsi" w:cstheme="minorBidi"/>
      <w:spacing w:val="0"/>
      <w:sz w:val="22"/>
      <w:szCs w:val="22"/>
      <w:lang w:val="en-GB" w:eastAsia="en-GB"/>
    </w:rPr>
  </w:style>
  <w:style w:type="paragraph" w:styleId="TOC8">
    <w:name w:val="toc 8"/>
    <w:basedOn w:val="Normal"/>
    <w:next w:val="Normal"/>
    <w:autoRedefine/>
    <w:uiPriority w:val="39"/>
    <w:unhideWhenUsed/>
    <w:rsid w:val="00847E07"/>
    <w:pPr>
      <w:spacing w:after="100" w:line="276" w:lineRule="auto"/>
      <w:ind w:left="1540"/>
    </w:pPr>
    <w:rPr>
      <w:rFonts w:asciiTheme="minorHAnsi" w:eastAsiaTheme="minorEastAsia" w:hAnsiTheme="minorHAnsi" w:cstheme="minorBidi"/>
      <w:spacing w:val="0"/>
      <w:sz w:val="22"/>
      <w:szCs w:val="22"/>
      <w:lang w:val="en-GB" w:eastAsia="en-GB"/>
    </w:rPr>
  </w:style>
  <w:style w:type="paragraph" w:styleId="TOC9">
    <w:name w:val="toc 9"/>
    <w:basedOn w:val="Normal"/>
    <w:next w:val="Normal"/>
    <w:autoRedefine/>
    <w:uiPriority w:val="39"/>
    <w:unhideWhenUsed/>
    <w:rsid w:val="00847E07"/>
    <w:pPr>
      <w:spacing w:after="100" w:line="276" w:lineRule="auto"/>
      <w:ind w:left="1760"/>
    </w:pPr>
    <w:rPr>
      <w:rFonts w:asciiTheme="minorHAnsi" w:eastAsiaTheme="minorEastAsia" w:hAnsiTheme="minorHAnsi" w:cstheme="minorBidi"/>
      <w:spacing w:val="0"/>
      <w:sz w:val="22"/>
      <w:szCs w:val="22"/>
      <w:lang w:val="en-GB" w:eastAsia="en-GB"/>
    </w:rPr>
  </w:style>
  <w:style w:type="paragraph" w:customStyle="1" w:styleId="TenderContents">
    <w:name w:val="Tender Contents"/>
    <w:basedOn w:val="Heading1"/>
    <w:link w:val="TenderContentsChar"/>
    <w:qFormat/>
    <w:rsid w:val="00847E07"/>
    <w:pPr>
      <w:widowControl w:val="0"/>
      <w:spacing w:line="260" w:lineRule="atLeast"/>
    </w:pPr>
    <w:rPr>
      <w:szCs w:val="20"/>
    </w:rPr>
  </w:style>
  <w:style w:type="character" w:customStyle="1" w:styleId="TenderContentsChar">
    <w:name w:val="Tender Contents Char"/>
    <w:basedOn w:val="Heading1Char"/>
    <w:link w:val="TenderContents"/>
    <w:rsid w:val="00847E07"/>
    <w:rPr>
      <w:rFonts w:ascii="Trebuchet MS" w:eastAsia="Times New Roman" w:hAnsi="Trebuchet MS" w:cs="Times New Roman"/>
      <w:b/>
      <w:bCs/>
      <w:color w:val="595959" w:themeColor="text1" w:themeTint="A6"/>
      <w:spacing w:val="4"/>
      <w:sz w:val="28"/>
      <w:szCs w:val="20"/>
      <w:lang w:eastAsia="de-AT"/>
    </w:rPr>
  </w:style>
  <w:style w:type="paragraph" w:customStyle="1" w:styleId="Technicheska-Headings11">
    <w:name w:val="Technicheska - Headings 1.1"/>
    <w:basedOn w:val="Heading2"/>
    <w:next w:val="Heading2"/>
    <w:link w:val="Technicheska-Headings11Char"/>
    <w:qFormat/>
    <w:rsid w:val="00847E07"/>
    <w:pPr>
      <w:ind w:left="851" w:hanging="851"/>
    </w:pPr>
    <w:rPr>
      <w:b/>
    </w:rPr>
  </w:style>
  <w:style w:type="character" w:customStyle="1" w:styleId="Technicheska-Headings11Char">
    <w:name w:val="Technicheska - Headings 1.1 Char"/>
    <w:basedOn w:val="Heading2Char"/>
    <w:link w:val="Technicheska-Headings11"/>
    <w:rsid w:val="00847E07"/>
    <w:rPr>
      <w:rFonts w:ascii="Tahoma" w:eastAsia="Batang" w:hAnsi="Tahoma" w:cs="Tahoma"/>
      <w:b/>
      <w:bCs/>
      <w:spacing w:val="4"/>
      <w:sz w:val="18"/>
      <w:szCs w:val="18"/>
      <w:u w:val="single"/>
      <w:lang w:eastAsia="bg-BG"/>
    </w:rPr>
  </w:style>
  <w:style w:type="table" w:customStyle="1" w:styleId="TableGrid1">
    <w:name w:val="Table Grid1"/>
    <w:basedOn w:val="TableNormal"/>
    <w:next w:val="TableGrid"/>
    <w:rsid w:val="00847E0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LICONBullet1">
    <w:name w:val="PUBLICON Bullet 1"/>
    <w:basedOn w:val="Normal"/>
    <w:link w:val="PUBLICONBullet1Char"/>
    <w:qFormat/>
    <w:rsid w:val="00847E07"/>
    <w:pPr>
      <w:numPr>
        <w:numId w:val="7"/>
      </w:numPr>
      <w:spacing w:before="120" w:after="120"/>
      <w:contextualSpacing/>
    </w:pPr>
    <w:rPr>
      <w:rFonts w:ascii="Century Gothic" w:hAnsi="Century Gothic"/>
      <w:color w:val="404040" w:themeColor="text1" w:themeTint="BF"/>
      <w:szCs w:val="18"/>
      <w:lang w:val="en-US"/>
    </w:rPr>
  </w:style>
  <w:style w:type="character" w:customStyle="1" w:styleId="PUBLICONBullet1Char">
    <w:name w:val="PUBLICON Bullet 1 Char"/>
    <w:basedOn w:val="DefaultParagraphFont"/>
    <w:link w:val="PUBLICONBullet1"/>
    <w:rsid w:val="00847E07"/>
    <w:rPr>
      <w:rFonts w:ascii="Century Gothic" w:eastAsia="Frutiger Next for EVN Light" w:hAnsi="Century Gothic" w:cs="Times New Roman"/>
      <w:color w:val="404040" w:themeColor="text1" w:themeTint="BF"/>
      <w:spacing w:val="4"/>
      <w:sz w:val="18"/>
      <w:szCs w:val="18"/>
      <w:lang w:val="en-US" w:eastAsia="de-AT"/>
    </w:rPr>
  </w:style>
  <w:style w:type="paragraph" w:customStyle="1" w:styleId="BulletCVTacis">
    <w:name w:val="Bullet CV (Tacis)"/>
    <w:basedOn w:val="Normal"/>
    <w:link w:val="BulletCVTacisZchn"/>
    <w:rsid w:val="00847E07"/>
    <w:pPr>
      <w:widowControl w:val="0"/>
      <w:numPr>
        <w:numId w:val="8"/>
      </w:numPr>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NormalTableTacis">
    <w:name w:val="CV Normal Table (Tacis)"/>
    <w:basedOn w:val="Normal"/>
    <w:rsid w:val="00847E07"/>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TableHeadingTacis">
    <w:name w:val="CV Table Heading (Tacis)"/>
    <w:basedOn w:val="Normal"/>
    <w:rsid w:val="00847E07"/>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b/>
      <w:i/>
      <w:spacing w:val="0"/>
      <w:sz w:val="23"/>
      <w:szCs w:val="20"/>
      <w:lang w:val="en-GB" w:eastAsia="de-CH"/>
    </w:rPr>
  </w:style>
  <w:style w:type="paragraph" w:customStyle="1" w:styleId="CVTitleTacis">
    <w:name w:val="CV Title (Tacis)"/>
    <w:basedOn w:val="Normal"/>
    <w:rsid w:val="00847E07"/>
    <w:pPr>
      <w:widowControl w:val="0"/>
      <w:tabs>
        <w:tab w:val="left" w:pos="-1440"/>
        <w:tab w:val="left" w:pos="567"/>
        <w:tab w:val="left" w:pos="3119"/>
      </w:tabs>
      <w:suppressAutoHyphens/>
      <w:overflowPunct w:val="0"/>
      <w:autoSpaceDE w:val="0"/>
      <w:autoSpaceDN w:val="0"/>
      <w:adjustRightInd w:val="0"/>
      <w:spacing w:before="200" w:after="120" w:line="240" w:lineRule="auto"/>
      <w:ind w:left="3261" w:hanging="3261"/>
      <w:jc w:val="both"/>
      <w:textAlignment w:val="baseline"/>
    </w:pPr>
    <w:rPr>
      <w:rFonts w:ascii="Times New Roman" w:eastAsia="Times New Roman" w:hAnsi="Times New Roman"/>
      <w:b/>
      <w:smallCaps/>
      <w:spacing w:val="0"/>
      <w:sz w:val="23"/>
      <w:szCs w:val="20"/>
      <w:lang w:val="en-GB" w:eastAsia="de-CH"/>
    </w:rPr>
  </w:style>
  <w:style w:type="character" w:customStyle="1" w:styleId="BulletCVTacisZchn">
    <w:name w:val="Bullet CV (Tacis) Zchn"/>
    <w:link w:val="BulletCVTacis"/>
    <w:rsid w:val="00847E07"/>
    <w:rPr>
      <w:rFonts w:ascii="Times New Roman" w:eastAsia="Times New Roman" w:hAnsi="Times New Roman" w:cs="Times New Roman"/>
      <w:sz w:val="23"/>
      <w:szCs w:val="20"/>
      <w:lang w:val="en-GB" w:eastAsia="de-CH"/>
    </w:rPr>
  </w:style>
  <w:style w:type="paragraph" w:customStyle="1" w:styleId="Section3-Heading1">
    <w:name w:val="Section 3 - Heading 1"/>
    <w:basedOn w:val="Normal"/>
    <w:rsid w:val="00847E07"/>
    <w:pPr>
      <w:pBdr>
        <w:bottom w:val="single" w:sz="4" w:space="1" w:color="auto"/>
      </w:pBdr>
      <w:spacing w:before="120" w:after="240" w:line="240" w:lineRule="auto"/>
      <w:jc w:val="center"/>
    </w:pPr>
    <w:rPr>
      <w:rFonts w:ascii="Times New Roman" w:eastAsia="Calibri" w:hAnsi="Times New Roman"/>
      <w:smallCaps/>
      <w:spacing w:val="0"/>
      <w:sz w:val="32"/>
      <w:szCs w:val="32"/>
      <w:lang w:val="en-US" w:eastAsia="en-US"/>
    </w:rPr>
  </w:style>
  <w:style w:type="paragraph" w:customStyle="1" w:styleId="CVSubTitleTacis">
    <w:name w:val="CV Sub Title (Tacis)"/>
    <w:basedOn w:val="Normal"/>
    <w:rsid w:val="00847E07"/>
    <w:pPr>
      <w:widowControl w:val="0"/>
      <w:suppressAutoHyphens/>
      <w:overflowPunct w:val="0"/>
      <w:autoSpaceDE w:val="0"/>
      <w:autoSpaceDN w:val="0"/>
      <w:adjustRightInd w:val="0"/>
      <w:spacing w:before="200" w:after="120" w:line="240" w:lineRule="auto"/>
      <w:jc w:val="both"/>
      <w:textAlignment w:val="baseline"/>
    </w:pPr>
    <w:rPr>
      <w:rFonts w:ascii="Times New Roman" w:eastAsia="Times New Roman" w:hAnsi="Times New Roman"/>
      <w:b/>
      <w:spacing w:val="0"/>
      <w:sz w:val="23"/>
      <w:szCs w:val="20"/>
      <w:lang w:val="en-GB" w:eastAsia="de-CH"/>
    </w:rPr>
  </w:style>
  <w:style w:type="character" w:customStyle="1" w:styleId="ldef">
    <w:name w:val="ldef"/>
    <w:basedOn w:val="DefaultParagraphFont"/>
    <w:uiPriority w:val="99"/>
    <w:rsid w:val="00847E07"/>
  </w:style>
  <w:style w:type="character" w:styleId="PlaceholderText">
    <w:name w:val="Placeholder Text"/>
    <w:basedOn w:val="DefaultParagraphFont"/>
    <w:uiPriority w:val="99"/>
    <w:semiHidden/>
    <w:rsid w:val="00847E07"/>
    <w:rPr>
      <w:color w:val="808080"/>
    </w:rPr>
  </w:style>
  <w:style w:type="paragraph" w:styleId="FootnoteText">
    <w:name w:val="footnote text"/>
    <w:basedOn w:val="Normal"/>
    <w:link w:val="FootnoteTextChar"/>
    <w:uiPriority w:val="99"/>
    <w:unhideWhenUsed/>
    <w:rsid w:val="00847E07"/>
    <w:pPr>
      <w:spacing w:line="240" w:lineRule="auto"/>
    </w:pPr>
    <w:rPr>
      <w:sz w:val="20"/>
      <w:szCs w:val="20"/>
    </w:rPr>
  </w:style>
  <w:style w:type="character" w:customStyle="1" w:styleId="FootnoteTextChar">
    <w:name w:val="Footnote Text Char"/>
    <w:basedOn w:val="DefaultParagraphFont"/>
    <w:link w:val="FootnoteText"/>
    <w:uiPriority w:val="99"/>
    <w:rsid w:val="00847E07"/>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847E07"/>
    <w:rPr>
      <w:vertAlign w:val="superscript"/>
    </w:rPr>
  </w:style>
  <w:style w:type="character" w:customStyle="1" w:styleId="samedocreference1">
    <w:name w:val="samedocreference1"/>
    <w:basedOn w:val="DefaultParagraphFont"/>
    <w:rsid w:val="00847E07"/>
    <w:rPr>
      <w:i w:val="0"/>
      <w:iCs w:val="0"/>
      <w:color w:val="8B0000"/>
      <w:u w:val="single"/>
    </w:rPr>
  </w:style>
  <w:style w:type="character" w:customStyle="1" w:styleId="a">
    <w:name w:val="Основен текст_"/>
    <w:basedOn w:val="DefaultParagraphFont"/>
    <w:link w:val="8"/>
    <w:uiPriority w:val="99"/>
    <w:locked/>
    <w:rsid w:val="00847E07"/>
    <w:rPr>
      <w:rFonts w:ascii="Times New Roman" w:hAnsi="Times New Roman"/>
      <w:shd w:val="clear" w:color="auto" w:fill="FFFFFF"/>
    </w:rPr>
  </w:style>
  <w:style w:type="paragraph" w:customStyle="1" w:styleId="8">
    <w:name w:val="Основен текст8"/>
    <w:basedOn w:val="Normal"/>
    <w:link w:val="a"/>
    <w:uiPriority w:val="99"/>
    <w:rsid w:val="00847E07"/>
    <w:pPr>
      <w:widowControl w:val="0"/>
      <w:shd w:val="clear" w:color="auto" w:fill="FFFFFF"/>
      <w:spacing w:line="266" w:lineRule="exact"/>
      <w:ind w:hanging="2100"/>
    </w:pPr>
    <w:rPr>
      <w:rFonts w:ascii="Times New Roman" w:eastAsiaTheme="minorHAnsi" w:hAnsi="Times New Roman" w:cstheme="minorBidi"/>
      <w:spacing w:val="0"/>
      <w:sz w:val="22"/>
      <w:szCs w:val="22"/>
      <w:lang w:eastAsia="en-US"/>
    </w:rPr>
  </w:style>
  <w:style w:type="paragraph" w:styleId="EndnoteText">
    <w:name w:val="endnote text"/>
    <w:basedOn w:val="Normal"/>
    <w:link w:val="EndnoteTextChar"/>
    <w:uiPriority w:val="99"/>
    <w:semiHidden/>
    <w:unhideWhenUsed/>
    <w:rsid w:val="00847E07"/>
    <w:pPr>
      <w:spacing w:line="240" w:lineRule="auto"/>
    </w:pPr>
    <w:rPr>
      <w:sz w:val="20"/>
      <w:szCs w:val="20"/>
    </w:rPr>
  </w:style>
  <w:style w:type="character" w:customStyle="1" w:styleId="EndnoteTextChar">
    <w:name w:val="Endnote Text Char"/>
    <w:basedOn w:val="DefaultParagraphFont"/>
    <w:link w:val="EndnoteText"/>
    <w:uiPriority w:val="99"/>
    <w:semiHidden/>
    <w:rsid w:val="00847E07"/>
    <w:rPr>
      <w:rFonts w:ascii="Tahoma" w:eastAsia="Frutiger Next for EVN Light" w:hAnsi="Tahoma" w:cs="Times New Roman"/>
      <w:spacing w:val="4"/>
      <w:sz w:val="20"/>
      <w:szCs w:val="20"/>
      <w:lang w:eastAsia="de-AT"/>
    </w:rPr>
  </w:style>
  <w:style w:type="character" w:styleId="EndnoteReference">
    <w:name w:val="endnote reference"/>
    <w:basedOn w:val="DefaultParagraphFont"/>
    <w:uiPriority w:val="99"/>
    <w:semiHidden/>
    <w:unhideWhenUsed/>
    <w:rsid w:val="00847E07"/>
    <w:rPr>
      <w:vertAlign w:val="superscript"/>
    </w:rPr>
  </w:style>
  <w:style w:type="table" w:customStyle="1" w:styleId="TableGrid2">
    <w:name w:val="Table Grid2"/>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847E07"/>
    <w:rPr>
      <w:shd w:val="clear" w:color="auto" w:fill="FFFFFF"/>
    </w:rPr>
  </w:style>
  <w:style w:type="paragraph" w:customStyle="1" w:styleId="Bodytext20">
    <w:name w:val="Body text (2)"/>
    <w:basedOn w:val="Normal"/>
    <w:link w:val="Bodytext2"/>
    <w:rsid w:val="00847E07"/>
    <w:pPr>
      <w:widowControl w:val="0"/>
      <w:shd w:val="clear" w:color="auto" w:fill="FFFFFF"/>
      <w:spacing w:after="240" w:line="274" w:lineRule="exact"/>
      <w:ind w:hanging="740"/>
      <w:jc w:val="both"/>
    </w:pPr>
    <w:rPr>
      <w:rFonts w:asciiTheme="minorHAnsi" w:eastAsiaTheme="minorHAnsi" w:hAnsiTheme="minorHAnsi" w:cstheme="minorBidi"/>
      <w:spacing w:val="0"/>
      <w:sz w:val="22"/>
      <w:szCs w:val="22"/>
      <w:lang w:eastAsia="en-US"/>
    </w:rPr>
  </w:style>
  <w:style w:type="character" w:customStyle="1" w:styleId="apple-converted-space">
    <w:name w:val="apple-converted-space"/>
    <w:basedOn w:val="DefaultParagraphFont"/>
    <w:rsid w:val="00847E07"/>
  </w:style>
  <w:style w:type="character" w:customStyle="1" w:styleId="4">
    <w:name w:val="Основен текст (4)_"/>
    <w:link w:val="40"/>
    <w:rsid w:val="00847E07"/>
    <w:rPr>
      <w:rFonts w:ascii="Arial Narrow" w:eastAsia="Arial Narrow" w:hAnsi="Arial Narrow" w:cs="Arial Narrow"/>
      <w:shd w:val="clear" w:color="auto" w:fill="FFFFFF"/>
    </w:rPr>
  </w:style>
  <w:style w:type="paragraph" w:customStyle="1" w:styleId="40">
    <w:name w:val="Основен текст (4)"/>
    <w:basedOn w:val="Normal"/>
    <w:link w:val="4"/>
    <w:rsid w:val="00847E07"/>
    <w:pPr>
      <w:widowControl w:val="0"/>
      <w:shd w:val="clear" w:color="auto" w:fill="FFFFFF"/>
      <w:spacing w:before="7020" w:after="60" w:line="0" w:lineRule="atLeast"/>
    </w:pPr>
    <w:rPr>
      <w:rFonts w:ascii="Arial Narrow" w:eastAsia="Arial Narrow" w:hAnsi="Arial Narrow" w:cs="Arial Narrow"/>
      <w:spacing w:val="0"/>
      <w:sz w:val="22"/>
      <w:szCs w:val="22"/>
      <w:lang w:eastAsia="en-US"/>
    </w:rPr>
  </w:style>
  <w:style w:type="paragraph" w:customStyle="1" w:styleId="Style47">
    <w:name w:val="Style47"/>
    <w:basedOn w:val="Normal"/>
    <w:uiPriority w:val="99"/>
    <w:rsid w:val="00847E07"/>
    <w:pPr>
      <w:spacing w:line="276" w:lineRule="exact"/>
      <w:ind w:firstLine="418"/>
      <w:jc w:val="both"/>
    </w:pPr>
    <w:rPr>
      <w:rFonts w:ascii="Times New Roman" w:eastAsia="Times New Roman" w:hAnsi="Times New Roman"/>
      <w:spacing w:val="0"/>
      <w:sz w:val="24"/>
      <w:szCs w:val="24"/>
      <w:lang w:eastAsia="bg-BG"/>
    </w:rPr>
  </w:style>
  <w:style w:type="character" w:customStyle="1" w:styleId="FontStyle65">
    <w:name w:val="Font Style65"/>
    <w:uiPriority w:val="99"/>
    <w:rsid w:val="00847E07"/>
    <w:rPr>
      <w:rFonts w:ascii="Times New Roman" w:hAnsi="Times New Roman" w:cs="Times New Roman" w:hint="default"/>
      <w:sz w:val="22"/>
      <w:szCs w:val="22"/>
    </w:rPr>
  </w:style>
  <w:style w:type="paragraph" w:styleId="Revision">
    <w:name w:val="Revision"/>
    <w:hidden/>
    <w:uiPriority w:val="99"/>
    <w:semiHidden/>
    <w:rsid w:val="00847E07"/>
    <w:pPr>
      <w:spacing w:after="0" w:line="240" w:lineRule="auto"/>
    </w:pPr>
    <w:rPr>
      <w:rFonts w:ascii="Tahoma" w:eastAsia="Frutiger Next for EVN Light" w:hAnsi="Tahoma" w:cs="Times New Roman"/>
      <w:spacing w:val="4"/>
      <w:sz w:val="18"/>
      <w:szCs w:val="19"/>
      <w:lang w:eastAsia="de-AT"/>
    </w:rPr>
  </w:style>
  <w:style w:type="character" w:customStyle="1" w:styleId="Bodytext5">
    <w:name w:val="Body text (5)_"/>
    <w:link w:val="Bodytext51"/>
    <w:uiPriority w:val="99"/>
    <w:locked/>
    <w:rsid w:val="00847E07"/>
    <w:rPr>
      <w:i/>
      <w:sz w:val="23"/>
      <w:shd w:val="clear" w:color="auto" w:fill="FFFFFF"/>
    </w:rPr>
  </w:style>
  <w:style w:type="paragraph" w:customStyle="1" w:styleId="Bodytext51">
    <w:name w:val="Body text (5)1"/>
    <w:basedOn w:val="Normal"/>
    <w:link w:val="Bodytext5"/>
    <w:uiPriority w:val="99"/>
    <w:rsid w:val="00847E07"/>
    <w:pPr>
      <w:shd w:val="clear" w:color="auto" w:fill="FFFFFF"/>
      <w:spacing w:before="180" w:after="60" w:line="274" w:lineRule="exact"/>
      <w:ind w:hanging="380"/>
      <w:jc w:val="both"/>
    </w:pPr>
    <w:rPr>
      <w:rFonts w:asciiTheme="minorHAnsi" w:eastAsiaTheme="minorHAnsi" w:hAnsiTheme="minorHAnsi" w:cstheme="minorBidi"/>
      <w:i/>
      <w:spacing w:val="0"/>
      <w:sz w:val="23"/>
      <w:szCs w:val="22"/>
      <w:shd w:val="clear" w:color="auto" w:fill="FFFFFF"/>
      <w:lang w:eastAsia="en-US"/>
    </w:rPr>
  </w:style>
  <w:style w:type="character" w:customStyle="1" w:styleId="6">
    <w:name w:val="Основен текст (6)_"/>
    <w:link w:val="60"/>
    <w:rsid w:val="00847E07"/>
    <w:rPr>
      <w:rFonts w:ascii="Arial Narrow" w:eastAsia="Arial Narrow" w:hAnsi="Arial Narrow" w:cs="Arial Narrow"/>
      <w:b/>
      <w:bCs/>
      <w:i/>
      <w:iCs/>
      <w:shd w:val="clear" w:color="auto" w:fill="FFFFFF"/>
    </w:rPr>
  </w:style>
  <w:style w:type="paragraph" w:customStyle="1" w:styleId="60">
    <w:name w:val="Основен текст (6)"/>
    <w:basedOn w:val="Normal"/>
    <w:link w:val="6"/>
    <w:rsid w:val="00847E07"/>
    <w:pPr>
      <w:widowControl w:val="0"/>
      <w:shd w:val="clear" w:color="auto" w:fill="FFFFFF"/>
      <w:spacing w:after="1080" w:line="0" w:lineRule="atLeast"/>
    </w:pPr>
    <w:rPr>
      <w:rFonts w:ascii="Arial Narrow" w:eastAsia="Arial Narrow" w:hAnsi="Arial Narrow" w:cs="Arial Narrow"/>
      <w:b/>
      <w:bCs/>
      <w:i/>
      <w:iCs/>
      <w:spacing w:val="0"/>
      <w:sz w:val="22"/>
      <w:szCs w:val="22"/>
      <w:lang w:eastAsia="en-US"/>
    </w:rPr>
  </w:style>
  <w:style w:type="character" w:customStyle="1" w:styleId="41">
    <w:name w:val="Основен текст (4) + Курсив"/>
    <w:rsid w:val="00847E07"/>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character" w:customStyle="1" w:styleId="5">
    <w:name w:val="Основен текст (5)_"/>
    <w:link w:val="50"/>
    <w:rsid w:val="00847E07"/>
    <w:rPr>
      <w:b/>
      <w:bCs/>
      <w:i/>
      <w:iCs/>
      <w:shd w:val="clear" w:color="auto" w:fill="FFFFFF"/>
    </w:rPr>
  </w:style>
  <w:style w:type="paragraph" w:customStyle="1" w:styleId="50">
    <w:name w:val="Основен текст (5)"/>
    <w:basedOn w:val="Normal"/>
    <w:link w:val="5"/>
    <w:rsid w:val="00847E07"/>
    <w:pPr>
      <w:widowControl w:val="0"/>
      <w:shd w:val="clear" w:color="auto" w:fill="FFFFFF"/>
      <w:spacing w:before="360" w:line="0" w:lineRule="atLeast"/>
      <w:ind w:hanging="1600"/>
      <w:jc w:val="both"/>
    </w:pPr>
    <w:rPr>
      <w:rFonts w:asciiTheme="minorHAnsi" w:eastAsiaTheme="minorHAnsi" w:hAnsiTheme="minorHAnsi" w:cstheme="minorBidi"/>
      <w:b/>
      <w:bCs/>
      <w:i/>
      <w:iCs/>
      <w:spacing w:val="0"/>
      <w:sz w:val="22"/>
      <w:szCs w:val="22"/>
      <w:lang w:eastAsia="en-US"/>
    </w:rPr>
  </w:style>
  <w:style w:type="character" w:customStyle="1" w:styleId="ListParagraphChar">
    <w:name w:val="List Paragraph Char"/>
    <w:link w:val="ListParagraph"/>
    <w:uiPriority w:val="99"/>
    <w:locked/>
    <w:rsid w:val="00847E07"/>
    <w:rPr>
      <w:rFonts w:ascii="Tahoma" w:eastAsia="Times New Roman" w:hAnsi="Tahoma" w:cs="Tahoma"/>
      <w:spacing w:val="4"/>
      <w:sz w:val="18"/>
      <w:szCs w:val="18"/>
      <w:lang w:eastAsia="de-AT"/>
    </w:rPr>
  </w:style>
  <w:style w:type="character" w:customStyle="1" w:styleId="7">
    <w:name w:val="Заглавие #7_"/>
    <w:link w:val="70"/>
    <w:rsid w:val="00847E07"/>
    <w:rPr>
      <w:rFonts w:ascii="Arial Narrow" w:eastAsia="Arial Narrow" w:hAnsi="Arial Narrow" w:cs="Arial Narrow"/>
      <w:b/>
      <w:bCs/>
      <w:shd w:val="clear" w:color="auto" w:fill="FFFFFF"/>
    </w:rPr>
  </w:style>
  <w:style w:type="paragraph" w:customStyle="1" w:styleId="70">
    <w:name w:val="Заглавие #7"/>
    <w:basedOn w:val="Normal"/>
    <w:link w:val="7"/>
    <w:rsid w:val="00847E07"/>
    <w:pPr>
      <w:widowControl w:val="0"/>
      <w:shd w:val="clear" w:color="auto" w:fill="FFFFFF"/>
      <w:spacing w:after="600" w:line="0" w:lineRule="atLeast"/>
      <w:jc w:val="right"/>
      <w:outlineLvl w:val="6"/>
    </w:pPr>
    <w:rPr>
      <w:rFonts w:ascii="Arial Narrow" w:eastAsia="Arial Narrow" w:hAnsi="Arial Narrow" w:cs="Arial Narrow"/>
      <w:b/>
      <w:bCs/>
      <w:spacing w:val="0"/>
      <w:sz w:val="22"/>
      <w:szCs w:val="22"/>
      <w:lang w:eastAsia="en-US"/>
    </w:rPr>
  </w:style>
  <w:style w:type="numbering" w:customStyle="1" w:styleId="NoList1">
    <w:name w:val="No List1"/>
    <w:next w:val="NoList"/>
    <w:uiPriority w:val="99"/>
    <w:semiHidden/>
    <w:unhideWhenUsed/>
    <w:rsid w:val="00847E07"/>
  </w:style>
  <w:style w:type="table" w:customStyle="1" w:styleId="TableGrid3">
    <w:name w:val="Table Grid3"/>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
    <w:name w:val="ExE1"/>
    <w:uiPriority w:val="99"/>
    <w:rsid w:val="00847E07"/>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Shading-ExE1">
    <w:name w:val="Light Shading - ExE1"/>
    <w:uiPriority w:val="99"/>
    <w:rsid w:val="00847E07"/>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
    <w:name w:val="Light Shading - Accent 31"/>
    <w:basedOn w:val="TableNormal"/>
    <w:next w:val="LightShading-Accent3"/>
    <w:uiPriority w:val="99"/>
    <w:rsid w:val="00847E07"/>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character" w:customStyle="1" w:styleId="3">
    <w:name w:val="Заглавие #3_"/>
    <w:basedOn w:val="DefaultParagraphFont"/>
    <w:link w:val="30"/>
    <w:uiPriority w:val="99"/>
    <w:locked/>
    <w:rsid w:val="00847E07"/>
    <w:rPr>
      <w:rFonts w:ascii="Arial" w:eastAsia="Times New Roman" w:hAnsi="Arial" w:cs="Arial"/>
      <w:b/>
      <w:bCs/>
      <w:sz w:val="18"/>
      <w:szCs w:val="18"/>
      <w:shd w:val="clear" w:color="auto" w:fill="FFFFFF"/>
    </w:rPr>
  </w:style>
  <w:style w:type="paragraph" w:customStyle="1" w:styleId="30">
    <w:name w:val="Заглавие #3"/>
    <w:basedOn w:val="Normal"/>
    <w:link w:val="3"/>
    <w:uiPriority w:val="99"/>
    <w:rsid w:val="00847E07"/>
    <w:pPr>
      <w:widowControl w:val="0"/>
      <w:shd w:val="clear" w:color="auto" w:fill="FFFFFF"/>
      <w:spacing w:before="240" w:after="240" w:line="240" w:lineRule="atLeast"/>
      <w:ind w:hanging="1600"/>
      <w:outlineLvl w:val="2"/>
    </w:pPr>
    <w:rPr>
      <w:rFonts w:ascii="Arial" w:eastAsia="Times New Roman" w:hAnsi="Arial" w:cs="Arial"/>
      <w:b/>
      <w:bCs/>
      <w:spacing w:val="0"/>
      <w:szCs w:val="18"/>
      <w:lang w:eastAsia="en-US"/>
    </w:rPr>
  </w:style>
  <w:style w:type="character" w:customStyle="1" w:styleId="TimesNewRoman">
    <w:name w:val="Основен текст + Times New Roman"/>
    <w:aliases w:val="7.5 pt,Курсив,Разредка -1 pt"/>
    <w:basedOn w:val="a"/>
    <w:uiPriority w:val="99"/>
    <w:rsid w:val="00847E07"/>
    <w:rPr>
      <w:rFonts w:ascii="Times New Roman" w:eastAsia="Times New Roman" w:hAnsi="Times New Roman" w:cs="Times New Roman"/>
      <w:i/>
      <w:iCs/>
      <w:color w:val="000000"/>
      <w:spacing w:val="-20"/>
      <w:w w:val="100"/>
      <w:position w:val="0"/>
      <w:sz w:val="15"/>
      <w:szCs w:val="15"/>
      <w:u w:val="none"/>
      <w:shd w:val="clear" w:color="auto" w:fill="FFFFFF"/>
      <w:lang w:val="bg-BG" w:eastAsia="bg-BG"/>
    </w:rPr>
  </w:style>
  <w:style w:type="character" w:customStyle="1" w:styleId="10">
    <w:name w:val="Основен текст1"/>
    <w:basedOn w:val="a"/>
    <w:uiPriority w:val="99"/>
    <w:rsid w:val="00847E07"/>
    <w:rPr>
      <w:rFonts w:ascii="Arial" w:eastAsia="Times New Roman" w:hAnsi="Arial" w:cs="Arial"/>
      <w:color w:val="000000"/>
      <w:spacing w:val="0"/>
      <w:w w:val="100"/>
      <w:position w:val="0"/>
      <w:sz w:val="14"/>
      <w:szCs w:val="14"/>
      <w:u w:val="single"/>
      <w:shd w:val="clear" w:color="auto" w:fill="FFFFFF"/>
      <w:lang w:val="bg-BG" w:eastAsia="bg-BG"/>
    </w:rPr>
  </w:style>
  <w:style w:type="character" w:customStyle="1" w:styleId="71">
    <w:name w:val="Основен текст (7)"/>
    <w:basedOn w:val="DefaultParagraphFont"/>
    <w:uiPriority w:val="99"/>
    <w:rsid w:val="00847E07"/>
    <w:rPr>
      <w:rFonts w:ascii="Times New Roman" w:hAnsi="Times New Roman" w:cs="Times New Roman"/>
      <w:color w:val="000000"/>
      <w:spacing w:val="0"/>
      <w:w w:val="100"/>
      <w:position w:val="0"/>
      <w:sz w:val="13"/>
      <w:szCs w:val="13"/>
      <w:u w:val="single"/>
      <w:lang w:val="bg-BG" w:eastAsia="bg-BG"/>
    </w:rPr>
  </w:style>
  <w:style w:type="numbering" w:customStyle="1" w:styleId="EVNList1">
    <w:name w:val="EVN List1"/>
    <w:rsid w:val="00847E07"/>
    <w:pPr>
      <w:numPr>
        <w:numId w:val="3"/>
      </w:numPr>
    </w:pPr>
  </w:style>
  <w:style w:type="character" w:customStyle="1" w:styleId="style83">
    <w:name w:val="style83"/>
    <w:basedOn w:val="DefaultParagraphFont"/>
    <w:rsid w:val="00847E07"/>
  </w:style>
  <w:style w:type="table" w:customStyle="1" w:styleId="TableGrid4">
    <w:name w:val="Table Grid4"/>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ExESubtitle"/>
    <w:uiPriority w:val="99"/>
    <w:qFormat/>
    <w:rsid w:val="00847E07"/>
    <w:pPr>
      <w:widowControl w:val="0"/>
      <w:spacing w:before="120" w:line="260" w:lineRule="atLeast"/>
      <w:ind w:left="2268" w:right="0"/>
    </w:pPr>
    <w:rPr>
      <w:rFonts w:eastAsia="Times New Roman" w:cs="Tahoma"/>
      <w:iCs/>
      <w:sz w:val="28"/>
      <w:szCs w:val="28"/>
    </w:rPr>
  </w:style>
  <w:style w:type="character" w:customStyle="1" w:styleId="alt">
    <w:name w:val="al_t"/>
    <w:basedOn w:val="DefaultParagraphFont"/>
    <w:rsid w:val="00847E07"/>
  </w:style>
  <w:style w:type="character" w:customStyle="1" w:styleId="light">
    <w:name w:val="light"/>
    <w:basedOn w:val="DefaultParagraphFont"/>
    <w:rsid w:val="00847E07"/>
  </w:style>
  <w:style w:type="numbering" w:customStyle="1" w:styleId="NoList2">
    <w:name w:val="No List2"/>
    <w:next w:val="NoList"/>
    <w:uiPriority w:val="99"/>
    <w:semiHidden/>
    <w:unhideWhenUsed/>
    <w:rsid w:val="00847E07"/>
  </w:style>
  <w:style w:type="table" w:customStyle="1" w:styleId="TableGrid5">
    <w:name w:val="Table Grid5"/>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2">
    <w:name w:val="ExE2"/>
    <w:basedOn w:val="TableNormal"/>
    <w:uiPriority w:val="99"/>
    <w:rsid w:val="00847E07"/>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1">
    <w:name w:val="Light Grid - Accent 111"/>
    <w:basedOn w:val="TableNormal"/>
    <w:uiPriority w:val="62"/>
    <w:rsid w:val="00847E07"/>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ExE2">
    <w:name w:val="Light Shading - ExE2"/>
    <w:basedOn w:val="TableNormal"/>
    <w:uiPriority w:val="60"/>
    <w:rsid w:val="00847E07"/>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32">
    <w:name w:val="Light Shading - Accent 32"/>
    <w:basedOn w:val="TableNormal"/>
    <w:next w:val="LightShading-Accent3"/>
    <w:uiPriority w:val="60"/>
    <w:rsid w:val="00847E07"/>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1">
    <w:name w:val="Keine Liste11"/>
    <w:next w:val="NoList"/>
    <w:uiPriority w:val="99"/>
    <w:semiHidden/>
    <w:unhideWhenUsed/>
    <w:rsid w:val="00847E07"/>
  </w:style>
  <w:style w:type="table" w:customStyle="1" w:styleId="TableGrid11">
    <w:name w:val="Table Grid11"/>
    <w:basedOn w:val="TableNormal"/>
    <w:next w:val="TableGrid"/>
    <w:rsid w:val="00847E0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47E07"/>
  </w:style>
  <w:style w:type="table" w:customStyle="1" w:styleId="TableGrid31">
    <w:name w:val="Table Grid31"/>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1">
    <w:name w:val="ExE11"/>
    <w:uiPriority w:val="99"/>
    <w:rsid w:val="00847E07"/>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Grid-Accent112">
    <w:name w:val="Light Grid - Accent 112"/>
    <w:uiPriority w:val="99"/>
    <w:rsid w:val="00847E07"/>
    <w:pPr>
      <w:spacing w:after="0" w:line="240" w:lineRule="auto"/>
    </w:pPr>
    <w:rPr>
      <w:rFonts w:ascii="Frutiger Next for EVN Light" w:eastAsia="Frutiger Next for EVN Light" w:hAnsi="Frutiger Next for EVN Light" w:cs="Times New Roman"/>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ExE11">
    <w:name w:val="Light Shading - ExE11"/>
    <w:uiPriority w:val="99"/>
    <w:rsid w:val="00847E07"/>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1">
    <w:name w:val="Light Shading - Accent 311"/>
    <w:basedOn w:val="TableNormal"/>
    <w:next w:val="LightShading-Accent3"/>
    <w:uiPriority w:val="99"/>
    <w:rsid w:val="00847E07"/>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numbering" w:customStyle="1" w:styleId="EVNList11">
    <w:name w:val="EVN List11"/>
    <w:rsid w:val="00847E07"/>
  </w:style>
  <w:style w:type="table" w:customStyle="1" w:styleId="TableGrid41">
    <w:name w:val="Table Grid41"/>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uiPriority w:val="99"/>
    <w:rsid w:val="00847E07"/>
    <w:rPr>
      <w:rFonts w:cs="Times New Roman"/>
    </w:rPr>
  </w:style>
  <w:style w:type="table" w:customStyle="1" w:styleId="TableGrid6">
    <w:name w:val="Table Grid6"/>
    <w:basedOn w:val="TableNormal"/>
    <w:next w:val="TableGrid"/>
    <w:uiPriority w:val="59"/>
    <w:rsid w:val="00847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47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47E07"/>
    <w:rPr>
      <w:color w:val="800080" w:themeColor="followedHyperlink"/>
      <w:u w:val="single"/>
    </w:rPr>
  </w:style>
  <w:style w:type="character" w:customStyle="1" w:styleId="Heading2Char1">
    <w:name w:val="Heading 2 Char1"/>
    <w:aliases w:val="ExE Heading 2 Char1"/>
    <w:basedOn w:val="DefaultParagraphFont"/>
    <w:uiPriority w:val="99"/>
    <w:semiHidden/>
    <w:rsid w:val="00847E07"/>
    <w:rPr>
      <w:rFonts w:asciiTheme="majorHAnsi" w:eastAsiaTheme="majorEastAsia" w:hAnsiTheme="majorHAnsi" w:cstheme="majorBidi"/>
      <w:b/>
      <w:bCs/>
      <w:color w:val="4F81BD" w:themeColor="accent1"/>
      <w:spacing w:val="4"/>
      <w:sz w:val="26"/>
      <w:szCs w:val="26"/>
      <w:lang w:eastAsia="de-AT"/>
    </w:rPr>
  </w:style>
  <w:style w:type="character" w:customStyle="1" w:styleId="HeaderChar1">
    <w:name w:val="Header Char1"/>
    <w:aliases w:val="Intestazione.int.intestazione Char1,Intestazione.int Char1,Char1 Char Char1"/>
    <w:basedOn w:val="DefaultParagraphFont"/>
    <w:uiPriority w:val="99"/>
    <w:semiHidden/>
    <w:rsid w:val="00847E07"/>
    <w:rPr>
      <w:rFonts w:ascii="Tahoma" w:eastAsia="Frutiger Next for EVN Light" w:hAnsi="Tahoma" w:cs="Times New Roman"/>
      <w:spacing w:val="4"/>
      <w:sz w:val="18"/>
      <w:szCs w:val="19"/>
      <w:lang w:eastAsia="de-AT"/>
    </w:rPr>
  </w:style>
  <w:style w:type="character" w:customStyle="1" w:styleId="alb">
    <w:name w:val="al_b"/>
    <w:basedOn w:val="DefaultParagraphFont"/>
    <w:rsid w:val="00847E07"/>
  </w:style>
  <w:style w:type="character" w:customStyle="1" w:styleId="alcapt">
    <w:name w:val="al_capt"/>
    <w:basedOn w:val="DefaultParagraphFont"/>
    <w:rsid w:val="00847E07"/>
  </w:style>
  <w:style w:type="paragraph" w:customStyle="1" w:styleId="NormalBold">
    <w:name w:val="NormalBold"/>
    <w:basedOn w:val="Normal"/>
    <w:link w:val="NormalBoldChar"/>
    <w:rsid w:val="00847E07"/>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847E07"/>
    <w:rPr>
      <w:rFonts w:ascii="Times New Roman" w:eastAsia="Times New Roman" w:hAnsi="Times New Roman" w:cs="Times New Roman"/>
      <w:b/>
      <w:sz w:val="24"/>
      <w:lang w:eastAsia="bg-BG"/>
    </w:rPr>
  </w:style>
  <w:style w:type="character" w:customStyle="1" w:styleId="DeltaViewInsertion">
    <w:name w:val="DeltaView Insertion"/>
    <w:rsid w:val="00847E07"/>
    <w:rPr>
      <w:b/>
      <w:i/>
      <w:spacing w:val="0"/>
      <w:lang w:val="bg-BG" w:eastAsia="bg-BG"/>
    </w:rPr>
  </w:style>
  <w:style w:type="paragraph" w:customStyle="1" w:styleId="Text1">
    <w:name w:val="Text 1"/>
    <w:basedOn w:val="Normal"/>
    <w:rsid w:val="00847E07"/>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847E07"/>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847E07"/>
    <w:pPr>
      <w:numPr>
        <w:numId w:val="41"/>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847E07"/>
    <w:pPr>
      <w:numPr>
        <w:numId w:val="42"/>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847E07"/>
    <w:pPr>
      <w:numPr>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847E07"/>
    <w:pPr>
      <w:numPr>
        <w:ilvl w:val="1"/>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847E07"/>
    <w:pPr>
      <w:numPr>
        <w:ilvl w:val="2"/>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847E07"/>
    <w:pPr>
      <w:numPr>
        <w:ilvl w:val="3"/>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847E07"/>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847E07"/>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847E07"/>
    <w:pPr>
      <w:spacing w:before="120" w:after="120" w:line="240" w:lineRule="auto"/>
      <w:jc w:val="center"/>
    </w:pPr>
    <w:rPr>
      <w:rFonts w:ascii="Times New Roman" w:eastAsia="Calibri" w:hAnsi="Times New Roman"/>
      <w:b/>
      <w:spacing w:val="0"/>
      <w:sz w:val="24"/>
      <w:szCs w:val="22"/>
      <w:u w:val="single"/>
      <w:lang w:eastAsia="bg-BG"/>
    </w:rPr>
  </w:style>
  <w:style w:type="paragraph" w:customStyle="1" w:styleId="Style2">
    <w:name w:val="Style2"/>
    <w:basedOn w:val="ListParagraph"/>
    <w:qFormat/>
    <w:rsid w:val="00847E07"/>
    <w:pPr>
      <w:numPr>
        <w:numId w:val="47"/>
      </w:numPr>
      <w:spacing w:before="480" w:after="360" w:line="240" w:lineRule="auto"/>
      <w:contextualSpacing w:val="0"/>
      <w:jc w:val="both"/>
    </w:pPr>
    <w:rPr>
      <w:rFonts w:ascii="Calibri" w:hAnsi="Calibri" w:cs="Calibri"/>
      <w:b/>
      <w:bCs/>
      <w:color w:val="008000"/>
      <w:spacing w:val="0"/>
      <w:sz w:val="32"/>
      <w:szCs w:val="32"/>
      <w:lang w:eastAsia="en-US"/>
    </w:rPr>
  </w:style>
  <w:style w:type="paragraph" w:customStyle="1" w:styleId="Style3">
    <w:name w:val="Style3"/>
    <w:basedOn w:val="ListParagraph"/>
    <w:qFormat/>
    <w:rsid w:val="00847E07"/>
    <w:pPr>
      <w:numPr>
        <w:ilvl w:val="1"/>
        <w:numId w:val="47"/>
      </w:numPr>
      <w:spacing w:after="240" w:line="240" w:lineRule="auto"/>
      <w:contextualSpacing w:val="0"/>
      <w:jc w:val="both"/>
    </w:pPr>
    <w:rPr>
      <w:rFonts w:ascii="Calibri" w:hAnsi="Calibri" w:cs="Calibri"/>
      <w:b/>
      <w:bCs/>
      <w:spacing w:val="0"/>
      <w:sz w:val="24"/>
      <w:szCs w:val="24"/>
      <w:lang w:eastAsia="en-US"/>
    </w:rPr>
  </w:style>
  <w:style w:type="paragraph" w:customStyle="1" w:styleId="Style4">
    <w:name w:val="Style4"/>
    <w:basedOn w:val="ListParagraph"/>
    <w:qFormat/>
    <w:rsid w:val="00847E07"/>
    <w:pPr>
      <w:numPr>
        <w:ilvl w:val="2"/>
        <w:numId w:val="47"/>
      </w:numPr>
      <w:spacing w:after="240" w:line="240" w:lineRule="auto"/>
      <w:contextualSpacing w:val="0"/>
      <w:jc w:val="both"/>
    </w:pPr>
    <w:rPr>
      <w:rFonts w:ascii="Calibri" w:hAnsi="Calibri" w:cs="Calibri"/>
      <w:spacing w:val="0"/>
      <w:sz w:val="24"/>
      <w:szCs w:val="24"/>
      <w:lang w:eastAsia="en-US"/>
    </w:rPr>
  </w:style>
  <w:style w:type="paragraph" w:styleId="NoSpacing">
    <w:name w:val="No Spacing"/>
    <w:uiPriority w:val="1"/>
    <w:qFormat/>
    <w:rsid w:val="00AD47C4"/>
    <w:pPr>
      <w:spacing w:after="0" w:line="240" w:lineRule="auto"/>
    </w:pPr>
    <w:rPr>
      <w:rFonts w:ascii="Tahoma" w:eastAsia="Frutiger Next for EVN Light" w:hAnsi="Tahoma" w:cs="Times New Roman"/>
      <w:spacing w:val="4"/>
      <w:sz w:val="18"/>
      <w:szCs w:val="19"/>
      <w:lang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E07"/>
    <w:pPr>
      <w:spacing w:after="0" w:line="280" w:lineRule="exact"/>
    </w:pPr>
    <w:rPr>
      <w:rFonts w:ascii="Tahoma" w:eastAsia="Frutiger Next for EVN Light" w:hAnsi="Tahoma" w:cs="Times New Roman"/>
      <w:spacing w:val="4"/>
      <w:sz w:val="18"/>
      <w:szCs w:val="19"/>
      <w:lang w:eastAsia="de-AT"/>
    </w:rPr>
  </w:style>
  <w:style w:type="paragraph" w:styleId="Heading1">
    <w:name w:val="heading 1"/>
    <w:aliases w:val="ExE Heading 1"/>
    <w:basedOn w:val="ExETitle"/>
    <w:next w:val="Normal"/>
    <w:link w:val="Heading1Char"/>
    <w:uiPriority w:val="99"/>
    <w:qFormat/>
    <w:rsid w:val="00847E07"/>
    <w:pPr>
      <w:keepNext/>
      <w:keepLines/>
      <w:numPr>
        <w:numId w:val="24"/>
      </w:numPr>
      <w:tabs>
        <w:tab w:val="left" w:pos="369"/>
      </w:tabs>
      <w:spacing w:before="240" w:after="240" w:line="260" w:lineRule="exact"/>
      <w:outlineLvl w:val="0"/>
    </w:pPr>
    <w:rPr>
      <w:rFonts w:eastAsia="Times New Roman"/>
      <w:b/>
      <w:bCs/>
      <w:color w:val="595959" w:themeColor="text1" w:themeTint="A6"/>
      <w:sz w:val="28"/>
      <w:szCs w:val="28"/>
    </w:rPr>
  </w:style>
  <w:style w:type="paragraph" w:styleId="Heading2">
    <w:name w:val="heading 2"/>
    <w:aliases w:val="ExE Heading 2"/>
    <w:basedOn w:val="TOC1"/>
    <w:next w:val="TOC1"/>
    <w:link w:val="Heading2Char"/>
    <w:autoRedefine/>
    <w:uiPriority w:val="99"/>
    <w:unhideWhenUsed/>
    <w:qFormat/>
    <w:rsid w:val="00847E07"/>
    <w:pPr>
      <w:widowControl w:val="0"/>
      <w:numPr>
        <w:ilvl w:val="1"/>
        <w:numId w:val="24"/>
      </w:numPr>
      <w:tabs>
        <w:tab w:val="left" w:pos="-993"/>
      </w:tabs>
      <w:spacing w:before="120" w:after="120"/>
      <w:jc w:val="center"/>
      <w:outlineLvl w:val="1"/>
    </w:pPr>
    <w:rPr>
      <w:rFonts w:eastAsia="Batang" w:cs="Tahoma"/>
      <w:bCs/>
      <w:szCs w:val="18"/>
      <w:u w:val="single"/>
      <w:lang w:eastAsia="bg-BG"/>
    </w:rPr>
  </w:style>
  <w:style w:type="paragraph" w:styleId="Heading3">
    <w:name w:val="heading 3"/>
    <w:aliases w:val="ExE Heading 3"/>
    <w:basedOn w:val="ExETitle"/>
    <w:next w:val="Normal"/>
    <w:link w:val="Heading3Char"/>
    <w:uiPriority w:val="99"/>
    <w:unhideWhenUsed/>
    <w:qFormat/>
    <w:rsid w:val="00847E07"/>
    <w:pPr>
      <w:keepNext/>
      <w:numPr>
        <w:ilvl w:val="2"/>
        <w:numId w:val="24"/>
      </w:numPr>
      <w:tabs>
        <w:tab w:val="left" w:pos="709"/>
      </w:tabs>
      <w:spacing w:before="120" w:after="120" w:line="260" w:lineRule="exact"/>
      <w:outlineLvl w:val="2"/>
    </w:pPr>
    <w:rPr>
      <w:rFonts w:eastAsia="Times New Roman"/>
      <w:bCs/>
      <w:sz w:val="24"/>
      <w:szCs w:val="26"/>
    </w:rPr>
  </w:style>
  <w:style w:type="paragraph" w:styleId="Heading4">
    <w:name w:val="heading 4"/>
    <w:aliases w:val="ExE Heading 4"/>
    <w:basedOn w:val="ExETitle"/>
    <w:next w:val="Normal"/>
    <w:link w:val="Heading4Char"/>
    <w:uiPriority w:val="99"/>
    <w:unhideWhenUsed/>
    <w:qFormat/>
    <w:rsid w:val="00847E07"/>
    <w:pPr>
      <w:keepNext/>
      <w:numPr>
        <w:ilvl w:val="3"/>
        <w:numId w:val="24"/>
      </w:numPr>
      <w:tabs>
        <w:tab w:val="left" w:pos="851"/>
      </w:tabs>
      <w:spacing w:before="60" w:after="60" w:line="280" w:lineRule="exact"/>
      <w:outlineLvl w:val="3"/>
    </w:pPr>
    <w:rPr>
      <w:rFonts w:eastAsia="Times New Roman"/>
      <w:b/>
      <w:bCs/>
      <w:color w:val="8A8C8E"/>
      <w:szCs w:val="28"/>
    </w:rPr>
  </w:style>
  <w:style w:type="paragraph" w:styleId="Heading5">
    <w:name w:val="heading 5"/>
    <w:aliases w:val="ExE Heading 5"/>
    <w:basedOn w:val="ExETitle"/>
    <w:next w:val="Normal"/>
    <w:link w:val="Heading5Char"/>
    <w:uiPriority w:val="99"/>
    <w:unhideWhenUsed/>
    <w:qFormat/>
    <w:rsid w:val="00847E07"/>
    <w:pPr>
      <w:numPr>
        <w:ilvl w:val="4"/>
        <w:numId w:val="24"/>
      </w:numPr>
      <w:tabs>
        <w:tab w:val="left" w:pos="992"/>
      </w:tabs>
      <w:spacing w:before="60" w:after="60" w:line="280" w:lineRule="exact"/>
      <w:ind w:right="1701"/>
      <w:outlineLvl w:val="4"/>
    </w:pPr>
    <w:rPr>
      <w:rFonts w:eastAsia="Times New Roman"/>
      <w:bCs/>
      <w:iCs/>
      <w:color w:val="000000"/>
      <w:szCs w:val="26"/>
    </w:rPr>
  </w:style>
  <w:style w:type="paragraph" w:styleId="Heading6">
    <w:name w:val="heading 6"/>
    <w:basedOn w:val="Normal"/>
    <w:next w:val="Normal"/>
    <w:link w:val="Heading6Char"/>
    <w:uiPriority w:val="99"/>
    <w:unhideWhenUsed/>
    <w:qFormat/>
    <w:rsid w:val="00847E07"/>
    <w:pPr>
      <w:numPr>
        <w:ilvl w:val="5"/>
        <w:numId w:val="24"/>
      </w:numPr>
      <w:spacing w:before="240" w:after="60"/>
      <w:outlineLvl w:val="5"/>
    </w:pPr>
    <w:rPr>
      <w:rFonts w:eastAsia="Times New Roman"/>
      <w:b/>
      <w:bCs/>
      <w:sz w:val="22"/>
    </w:rPr>
  </w:style>
  <w:style w:type="paragraph" w:styleId="Heading7">
    <w:name w:val="heading 7"/>
    <w:basedOn w:val="Normal"/>
    <w:next w:val="Normal"/>
    <w:link w:val="Heading7Char"/>
    <w:uiPriority w:val="99"/>
    <w:unhideWhenUsed/>
    <w:qFormat/>
    <w:rsid w:val="00847E07"/>
    <w:pPr>
      <w:numPr>
        <w:ilvl w:val="6"/>
        <w:numId w:val="24"/>
      </w:numPr>
      <w:spacing w:before="240" w:after="60"/>
      <w:outlineLvl w:val="6"/>
    </w:pPr>
    <w:rPr>
      <w:rFonts w:eastAsia="Times New Roman"/>
      <w:sz w:val="24"/>
      <w:szCs w:val="24"/>
    </w:rPr>
  </w:style>
  <w:style w:type="paragraph" w:styleId="Heading8">
    <w:name w:val="heading 8"/>
    <w:basedOn w:val="Normal"/>
    <w:next w:val="Normal"/>
    <w:link w:val="Heading8Char"/>
    <w:uiPriority w:val="99"/>
    <w:unhideWhenUsed/>
    <w:qFormat/>
    <w:rsid w:val="00847E07"/>
    <w:pPr>
      <w:numPr>
        <w:ilvl w:val="7"/>
        <w:numId w:val="24"/>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unhideWhenUsed/>
    <w:qFormat/>
    <w:rsid w:val="00847E07"/>
    <w:pPr>
      <w:numPr>
        <w:ilvl w:val="8"/>
        <w:numId w:val="24"/>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xE Heading 1 Char"/>
    <w:basedOn w:val="DefaultParagraphFont"/>
    <w:link w:val="Heading1"/>
    <w:uiPriority w:val="99"/>
    <w:rsid w:val="00847E07"/>
    <w:rPr>
      <w:rFonts w:ascii="Trebuchet MS" w:eastAsia="Times New Roman" w:hAnsi="Trebuchet MS" w:cs="Times New Roman"/>
      <w:b/>
      <w:bCs/>
      <w:color w:val="595959" w:themeColor="text1" w:themeTint="A6"/>
      <w:spacing w:val="4"/>
      <w:sz w:val="28"/>
      <w:szCs w:val="28"/>
      <w:lang w:eastAsia="de-AT"/>
    </w:rPr>
  </w:style>
  <w:style w:type="character" w:customStyle="1" w:styleId="Heading2Char">
    <w:name w:val="Heading 2 Char"/>
    <w:aliases w:val="ExE Heading 2 Char"/>
    <w:basedOn w:val="DefaultParagraphFont"/>
    <w:link w:val="Heading2"/>
    <w:uiPriority w:val="99"/>
    <w:rsid w:val="00847E07"/>
    <w:rPr>
      <w:rFonts w:ascii="Tahoma" w:eastAsia="Batang" w:hAnsi="Tahoma" w:cs="Tahoma"/>
      <w:bCs/>
      <w:spacing w:val="4"/>
      <w:sz w:val="18"/>
      <w:szCs w:val="18"/>
      <w:u w:val="single"/>
      <w:lang w:eastAsia="bg-BG"/>
    </w:rPr>
  </w:style>
  <w:style w:type="character" w:customStyle="1" w:styleId="Heading3Char">
    <w:name w:val="Heading 3 Char"/>
    <w:aliases w:val="ExE Heading 3 Char"/>
    <w:basedOn w:val="DefaultParagraphFont"/>
    <w:link w:val="Heading3"/>
    <w:uiPriority w:val="99"/>
    <w:rsid w:val="00847E07"/>
    <w:rPr>
      <w:rFonts w:ascii="Trebuchet MS" w:eastAsia="Times New Roman" w:hAnsi="Trebuchet MS" w:cs="Times New Roman"/>
      <w:bCs/>
      <w:spacing w:val="4"/>
      <w:sz w:val="24"/>
      <w:szCs w:val="26"/>
      <w:lang w:eastAsia="de-AT"/>
    </w:rPr>
  </w:style>
  <w:style w:type="character" w:customStyle="1" w:styleId="Heading4Char">
    <w:name w:val="Heading 4 Char"/>
    <w:aliases w:val="ExE Heading 4 Char"/>
    <w:basedOn w:val="DefaultParagraphFont"/>
    <w:link w:val="Heading4"/>
    <w:uiPriority w:val="99"/>
    <w:rsid w:val="00847E07"/>
    <w:rPr>
      <w:rFonts w:ascii="Trebuchet MS" w:eastAsia="Times New Roman" w:hAnsi="Trebuchet MS" w:cs="Times New Roman"/>
      <w:b/>
      <w:bCs/>
      <w:color w:val="8A8C8E"/>
      <w:spacing w:val="4"/>
      <w:szCs w:val="28"/>
      <w:lang w:eastAsia="de-AT"/>
    </w:rPr>
  </w:style>
  <w:style w:type="character" w:customStyle="1" w:styleId="Heading5Char">
    <w:name w:val="Heading 5 Char"/>
    <w:aliases w:val="ExE Heading 5 Char"/>
    <w:basedOn w:val="DefaultParagraphFont"/>
    <w:link w:val="Heading5"/>
    <w:uiPriority w:val="99"/>
    <w:rsid w:val="00847E07"/>
    <w:rPr>
      <w:rFonts w:ascii="Trebuchet MS" w:eastAsia="Times New Roman" w:hAnsi="Trebuchet MS" w:cs="Times New Roman"/>
      <w:bCs/>
      <w:iCs/>
      <w:color w:val="000000"/>
      <w:spacing w:val="4"/>
      <w:szCs w:val="26"/>
      <w:lang w:eastAsia="de-AT"/>
    </w:rPr>
  </w:style>
  <w:style w:type="character" w:customStyle="1" w:styleId="Heading6Char">
    <w:name w:val="Heading 6 Char"/>
    <w:basedOn w:val="DefaultParagraphFont"/>
    <w:link w:val="Heading6"/>
    <w:uiPriority w:val="99"/>
    <w:rsid w:val="00847E07"/>
    <w:rPr>
      <w:rFonts w:ascii="Tahoma" w:eastAsia="Times New Roman" w:hAnsi="Tahoma" w:cs="Times New Roman"/>
      <w:b/>
      <w:bCs/>
      <w:spacing w:val="4"/>
      <w:szCs w:val="19"/>
      <w:lang w:eastAsia="de-AT"/>
    </w:rPr>
  </w:style>
  <w:style w:type="character" w:customStyle="1" w:styleId="Heading7Char">
    <w:name w:val="Heading 7 Char"/>
    <w:basedOn w:val="DefaultParagraphFont"/>
    <w:link w:val="Heading7"/>
    <w:uiPriority w:val="99"/>
    <w:rsid w:val="00847E07"/>
    <w:rPr>
      <w:rFonts w:ascii="Tahoma" w:eastAsia="Times New Roman" w:hAnsi="Tahoma" w:cs="Times New Roman"/>
      <w:spacing w:val="4"/>
      <w:sz w:val="24"/>
      <w:szCs w:val="24"/>
      <w:lang w:eastAsia="de-AT"/>
    </w:rPr>
  </w:style>
  <w:style w:type="character" w:customStyle="1" w:styleId="Heading8Char">
    <w:name w:val="Heading 8 Char"/>
    <w:basedOn w:val="DefaultParagraphFont"/>
    <w:link w:val="Heading8"/>
    <w:uiPriority w:val="99"/>
    <w:rsid w:val="00847E07"/>
    <w:rPr>
      <w:rFonts w:ascii="Tahoma" w:eastAsia="Times New Roman" w:hAnsi="Tahoma" w:cs="Times New Roman"/>
      <w:i/>
      <w:iCs/>
      <w:spacing w:val="4"/>
      <w:sz w:val="24"/>
      <w:szCs w:val="24"/>
      <w:lang w:eastAsia="de-AT"/>
    </w:rPr>
  </w:style>
  <w:style w:type="character" w:customStyle="1" w:styleId="Heading9Char">
    <w:name w:val="Heading 9 Char"/>
    <w:basedOn w:val="DefaultParagraphFont"/>
    <w:link w:val="Heading9"/>
    <w:uiPriority w:val="99"/>
    <w:rsid w:val="00847E07"/>
    <w:rPr>
      <w:rFonts w:ascii="Tahoma" w:eastAsia="Times New Roman" w:hAnsi="Tahoma" w:cs="Times New Roman"/>
      <w:spacing w:val="4"/>
      <w:szCs w:val="19"/>
      <w:lang w:eastAsia="de-AT"/>
    </w:rPr>
  </w:style>
  <w:style w:type="paragraph" w:styleId="BalloonText">
    <w:name w:val="Balloon Text"/>
    <w:basedOn w:val="Normal"/>
    <w:link w:val="BalloonTextChar"/>
    <w:uiPriority w:val="99"/>
    <w:semiHidden/>
    <w:unhideWhenUsed/>
    <w:rsid w:val="00847E07"/>
    <w:rPr>
      <w:rFonts w:cs="Tahoma"/>
      <w:sz w:val="16"/>
      <w:szCs w:val="16"/>
    </w:rPr>
  </w:style>
  <w:style w:type="character" w:customStyle="1" w:styleId="BalloonTextChar">
    <w:name w:val="Balloon Text Char"/>
    <w:basedOn w:val="DefaultParagraphFont"/>
    <w:link w:val="BalloonText"/>
    <w:uiPriority w:val="99"/>
    <w:semiHidden/>
    <w:rsid w:val="00847E07"/>
    <w:rPr>
      <w:rFonts w:ascii="Tahoma" w:eastAsia="Frutiger Next for EVN Light" w:hAnsi="Tahoma" w:cs="Tahoma"/>
      <w:spacing w:val="4"/>
      <w:sz w:val="16"/>
      <w:szCs w:val="16"/>
      <w:lang w:eastAsia="de-AT"/>
    </w:rPr>
  </w:style>
  <w:style w:type="paragraph" w:styleId="Title">
    <w:name w:val="Title"/>
    <w:aliases w:val="ExE Main Title Colour,Title_1"/>
    <w:basedOn w:val="ExETitle"/>
    <w:next w:val="Normal"/>
    <w:link w:val="TitleChar"/>
    <w:uiPriority w:val="10"/>
    <w:qFormat/>
    <w:rsid w:val="00847E07"/>
    <w:pPr>
      <w:spacing w:after="240" w:line="800" w:lineRule="exact"/>
      <w:outlineLvl w:val="0"/>
    </w:pPr>
    <w:rPr>
      <w:rFonts w:eastAsia="Times New Roman"/>
      <w:bCs/>
      <w:color w:val="80C342"/>
      <w:kern w:val="28"/>
      <w:sz w:val="72"/>
      <w:szCs w:val="32"/>
    </w:rPr>
  </w:style>
  <w:style w:type="character" w:customStyle="1" w:styleId="TitleChar">
    <w:name w:val="Title Char"/>
    <w:aliases w:val="ExE Main Title Colour Char,Title_1 Char"/>
    <w:basedOn w:val="DefaultParagraphFont"/>
    <w:link w:val="Title"/>
    <w:uiPriority w:val="10"/>
    <w:rsid w:val="00847E07"/>
    <w:rPr>
      <w:rFonts w:ascii="Trebuchet MS" w:eastAsia="Times New Roman" w:hAnsi="Trebuchet MS" w:cs="Times New Roman"/>
      <w:bCs/>
      <w:color w:val="80C342"/>
      <w:spacing w:val="4"/>
      <w:kern w:val="28"/>
      <w:sz w:val="72"/>
      <w:szCs w:val="32"/>
      <w:lang w:eastAsia="de-AT"/>
    </w:rPr>
  </w:style>
  <w:style w:type="character" w:styleId="Emphasis">
    <w:name w:val="Emphasis"/>
    <w:aliases w:val="ExE Highlighting"/>
    <w:uiPriority w:val="20"/>
    <w:qFormat/>
    <w:rsid w:val="00847E07"/>
    <w:rPr>
      <w:rFonts w:ascii="Tahoma" w:hAnsi="Tahoma"/>
      <w:b/>
      <w:i w:val="0"/>
      <w:iCs/>
      <w:color w:val="000000"/>
      <w:spacing w:val="4"/>
      <w:sz w:val="18"/>
    </w:rPr>
  </w:style>
  <w:style w:type="numbering" w:customStyle="1" w:styleId="EVNList">
    <w:name w:val="EVN List"/>
    <w:uiPriority w:val="99"/>
    <w:rsid w:val="00847E07"/>
    <w:pPr>
      <w:numPr>
        <w:numId w:val="2"/>
      </w:numPr>
    </w:pPr>
  </w:style>
  <w:style w:type="paragraph" w:customStyle="1" w:styleId="ExETitle">
    <w:name w:val="ExE Title"/>
    <w:next w:val="Normal"/>
    <w:rsid w:val="00847E07"/>
    <w:pPr>
      <w:spacing w:after="0" w:line="320" w:lineRule="exact"/>
    </w:pPr>
    <w:rPr>
      <w:rFonts w:ascii="Trebuchet MS" w:eastAsia="Frutiger Next for EVN Light" w:hAnsi="Trebuchet MS" w:cs="Times New Roman"/>
      <w:spacing w:val="4"/>
      <w:szCs w:val="19"/>
      <w:lang w:eastAsia="de-AT"/>
    </w:rPr>
  </w:style>
  <w:style w:type="paragraph" w:customStyle="1" w:styleId="ExEBulletPoints1">
    <w:name w:val="ExE Bullet Points 1"/>
    <w:basedOn w:val="Normal"/>
    <w:qFormat/>
    <w:rsid w:val="00847E07"/>
  </w:style>
  <w:style w:type="paragraph" w:customStyle="1" w:styleId="ExEBulletPoints2">
    <w:name w:val="ExE Bullet Points 2"/>
    <w:basedOn w:val="ExEBulletPoints1"/>
    <w:qFormat/>
    <w:rsid w:val="00847E07"/>
    <w:pPr>
      <w:numPr>
        <w:numId w:val="1"/>
      </w:numPr>
    </w:pPr>
  </w:style>
  <w:style w:type="paragraph" w:styleId="Header">
    <w:name w:val="header"/>
    <w:aliases w:val="Intestazione.int.intestazione,Intestazione.int,Char1 Char"/>
    <w:basedOn w:val="Normal"/>
    <w:link w:val="HeaderChar"/>
    <w:uiPriority w:val="99"/>
    <w:unhideWhenUsed/>
    <w:rsid w:val="00847E07"/>
    <w:pPr>
      <w:tabs>
        <w:tab w:val="center" w:pos="4536"/>
        <w:tab w:val="right" w:pos="9072"/>
      </w:tabs>
    </w:pPr>
  </w:style>
  <w:style w:type="character" w:customStyle="1" w:styleId="HeaderChar">
    <w:name w:val="Header Char"/>
    <w:aliases w:val="Intestazione.int.intestazione Char,Intestazione.int Char,Char1 Char Char"/>
    <w:basedOn w:val="DefaultParagraphFont"/>
    <w:link w:val="Header"/>
    <w:uiPriority w:val="99"/>
    <w:rsid w:val="00847E07"/>
    <w:rPr>
      <w:rFonts w:ascii="Tahoma" w:eastAsia="Frutiger Next for EVN Light" w:hAnsi="Tahoma" w:cs="Times New Roman"/>
      <w:spacing w:val="4"/>
      <w:sz w:val="18"/>
      <w:szCs w:val="19"/>
      <w:lang w:eastAsia="de-AT"/>
    </w:rPr>
  </w:style>
  <w:style w:type="paragraph" w:styleId="Footer">
    <w:name w:val="footer"/>
    <w:basedOn w:val="Normal"/>
    <w:link w:val="FooterChar"/>
    <w:uiPriority w:val="99"/>
    <w:unhideWhenUsed/>
    <w:rsid w:val="00847E07"/>
    <w:pPr>
      <w:tabs>
        <w:tab w:val="center" w:pos="4536"/>
        <w:tab w:val="right" w:pos="9072"/>
      </w:tabs>
      <w:jc w:val="right"/>
    </w:pPr>
    <w:rPr>
      <w:b/>
      <w:color w:val="FFFFFF" w:themeColor="background1"/>
    </w:rPr>
  </w:style>
  <w:style w:type="character" w:customStyle="1" w:styleId="FooterChar">
    <w:name w:val="Footer Char"/>
    <w:basedOn w:val="DefaultParagraphFont"/>
    <w:link w:val="Footer"/>
    <w:uiPriority w:val="99"/>
    <w:rsid w:val="00847E07"/>
    <w:rPr>
      <w:rFonts w:ascii="Tahoma" w:eastAsia="Frutiger Next for EVN Light" w:hAnsi="Tahoma" w:cs="Times New Roman"/>
      <w:b/>
      <w:color w:val="FFFFFF" w:themeColor="background1"/>
      <w:spacing w:val="4"/>
      <w:sz w:val="18"/>
      <w:szCs w:val="19"/>
      <w:lang w:eastAsia="de-AT"/>
    </w:rPr>
  </w:style>
  <w:style w:type="paragraph" w:customStyle="1" w:styleId="ExESubtitle">
    <w:name w:val="ExE Subtitle"/>
    <w:basedOn w:val="ExETitle"/>
    <w:next w:val="Normal"/>
    <w:qFormat/>
    <w:rsid w:val="00847E07"/>
    <w:pPr>
      <w:spacing w:after="120" w:line="440" w:lineRule="exact"/>
      <w:ind w:right="2268"/>
    </w:pPr>
    <w:rPr>
      <w:b/>
      <w:color w:val="8A8C8E"/>
      <w:sz w:val="36"/>
    </w:rPr>
  </w:style>
  <w:style w:type="paragraph" w:customStyle="1" w:styleId="ExEMainTitleBlack">
    <w:name w:val="ExE Main Title Black"/>
    <w:basedOn w:val="ExETitle"/>
    <w:next w:val="Normal"/>
    <w:qFormat/>
    <w:rsid w:val="00847E07"/>
    <w:pPr>
      <w:spacing w:after="240" w:line="800" w:lineRule="exact"/>
    </w:pPr>
    <w:rPr>
      <w:sz w:val="72"/>
    </w:rPr>
  </w:style>
  <w:style w:type="paragraph" w:customStyle="1" w:styleId="ExEBulletPoints3">
    <w:name w:val="ExE Bullet Points 3"/>
    <w:basedOn w:val="ExEBulletPoints1"/>
    <w:next w:val="Normal"/>
    <w:qFormat/>
    <w:rsid w:val="00847E07"/>
    <w:pPr>
      <w:numPr>
        <w:numId w:val="3"/>
      </w:numPr>
    </w:pPr>
  </w:style>
  <w:style w:type="table" w:styleId="TableGrid">
    <w:name w:val="Table Grid"/>
    <w:basedOn w:val="TableNormal"/>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
    <w:name w:val="ExE"/>
    <w:basedOn w:val="TableNormal"/>
    <w:uiPriority w:val="99"/>
    <w:rsid w:val="00847E07"/>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
    <w:name w:val="Light Grid - Accent 11"/>
    <w:basedOn w:val="TableNormal"/>
    <w:uiPriority w:val="62"/>
    <w:rsid w:val="00847E07"/>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1">
    <w:name w:val="Light Shading - Accent 11"/>
    <w:aliases w:val="Light Shading - ExE"/>
    <w:basedOn w:val="TableNormal"/>
    <w:uiPriority w:val="60"/>
    <w:rsid w:val="00847E07"/>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847E07"/>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
    <w:name w:val="Keine Liste1"/>
    <w:next w:val="NoList"/>
    <w:uiPriority w:val="99"/>
    <w:semiHidden/>
    <w:unhideWhenUsed/>
    <w:rsid w:val="00847E07"/>
  </w:style>
  <w:style w:type="character" w:styleId="CommentReference">
    <w:name w:val="annotation reference"/>
    <w:basedOn w:val="DefaultParagraphFont"/>
    <w:semiHidden/>
    <w:rsid w:val="00847E07"/>
    <w:rPr>
      <w:rFonts w:cs="Times New Roman"/>
      <w:sz w:val="16"/>
      <w:szCs w:val="16"/>
    </w:rPr>
  </w:style>
  <w:style w:type="paragraph" w:styleId="CommentText">
    <w:name w:val="annotation text"/>
    <w:basedOn w:val="Normal"/>
    <w:link w:val="CommentTextChar"/>
    <w:uiPriority w:val="99"/>
    <w:rsid w:val="00847E07"/>
    <w:pPr>
      <w:spacing w:before="120" w:after="120"/>
    </w:pPr>
    <w:rPr>
      <w:rFonts w:eastAsia="Times New Roman" w:cs="Tahoma"/>
      <w:sz w:val="20"/>
      <w:szCs w:val="20"/>
    </w:rPr>
  </w:style>
  <w:style w:type="character" w:customStyle="1" w:styleId="CommentTextChar">
    <w:name w:val="Comment Text Char"/>
    <w:basedOn w:val="DefaultParagraphFont"/>
    <w:link w:val="CommentText"/>
    <w:uiPriority w:val="99"/>
    <w:rsid w:val="00847E07"/>
    <w:rPr>
      <w:rFonts w:ascii="Tahoma" w:eastAsia="Times New Roman" w:hAnsi="Tahoma" w:cs="Tahoma"/>
      <w:spacing w:val="4"/>
      <w:sz w:val="20"/>
      <w:szCs w:val="20"/>
      <w:lang w:eastAsia="de-AT"/>
    </w:rPr>
  </w:style>
  <w:style w:type="paragraph" w:customStyle="1" w:styleId="Default">
    <w:name w:val="Default"/>
    <w:rsid w:val="00847E07"/>
    <w:pPr>
      <w:autoSpaceDE w:val="0"/>
      <w:autoSpaceDN w:val="0"/>
      <w:adjustRightInd w:val="0"/>
      <w:spacing w:after="0" w:line="240" w:lineRule="auto"/>
    </w:pPr>
    <w:rPr>
      <w:rFonts w:ascii="Times New Roman" w:eastAsia="Calibri" w:hAnsi="Times New Roman" w:cs="Times New Roman"/>
      <w:color w:val="000000"/>
      <w:sz w:val="24"/>
      <w:szCs w:val="24"/>
      <w:lang w:eastAsia="bg-BG" w:bidi="bn-BD"/>
    </w:rPr>
  </w:style>
  <w:style w:type="paragraph" w:customStyle="1" w:styleId="Style9">
    <w:name w:val="Style9"/>
    <w:basedOn w:val="Normal"/>
    <w:uiPriority w:val="99"/>
    <w:rsid w:val="00847E07"/>
    <w:pPr>
      <w:widowControl w:val="0"/>
      <w:autoSpaceDE w:val="0"/>
      <w:autoSpaceDN w:val="0"/>
      <w:adjustRightInd w:val="0"/>
      <w:spacing w:line="330" w:lineRule="exact"/>
      <w:ind w:firstLine="710"/>
    </w:pPr>
    <w:rPr>
      <w:rFonts w:ascii="Times New Roman" w:eastAsia="Calibri" w:hAnsi="Times New Roman"/>
      <w:spacing w:val="0"/>
      <w:sz w:val="24"/>
      <w:szCs w:val="24"/>
      <w:lang w:eastAsia="bg-BG"/>
    </w:rPr>
  </w:style>
  <w:style w:type="paragraph" w:customStyle="1" w:styleId="ListParagraph3">
    <w:name w:val="List Paragraph3"/>
    <w:basedOn w:val="Normal"/>
    <w:uiPriority w:val="99"/>
    <w:rsid w:val="00847E07"/>
    <w:pPr>
      <w:spacing w:after="200" w:line="276" w:lineRule="auto"/>
      <w:ind w:left="720"/>
    </w:pPr>
    <w:rPr>
      <w:rFonts w:ascii="Calibri" w:eastAsia="Calibri" w:hAnsi="Calibri"/>
      <w:spacing w:val="0"/>
      <w:sz w:val="22"/>
      <w:szCs w:val="22"/>
      <w:lang w:val="en-US" w:eastAsia="en-US"/>
    </w:rPr>
  </w:style>
  <w:style w:type="character" w:customStyle="1" w:styleId="FontStyle51">
    <w:name w:val="Font Style51"/>
    <w:uiPriority w:val="99"/>
    <w:rsid w:val="00847E07"/>
    <w:rPr>
      <w:rFonts w:ascii="Times New Roman" w:hAnsi="Times New Roman"/>
      <w:b/>
      <w:i/>
      <w:sz w:val="22"/>
    </w:rPr>
  </w:style>
  <w:style w:type="character" w:customStyle="1" w:styleId="FontStyle57">
    <w:name w:val="Font Style57"/>
    <w:uiPriority w:val="99"/>
    <w:rsid w:val="00847E07"/>
    <w:rPr>
      <w:rFonts w:ascii="Times New Roman" w:hAnsi="Times New Roman"/>
      <w:i/>
      <w:sz w:val="22"/>
    </w:rPr>
  </w:style>
  <w:style w:type="character" w:customStyle="1" w:styleId="FontStyle46">
    <w:name w:val="Font Style46"/>
    <w:uiPriority w:val="99"/>
    <w:rsid w:val="00847E07"/>
    <w:rPr>
      <w:rFonts w:ascii="Times New Roman" w:hAnsi="Times New Roman"/>
      <w:sz w:val="22"/>
    </w:rPr>
  </w:style>
  <w:style w:type="paragraph" w:customStyle="1" w:styleId="Style28">
    <w:name w:val="Style28"/>
    <w:basedOn w:val="Normal"/>
    <w:uiPriority w:val="99"/>
    <w:rsid w:val="00847E07"/>
    <w:pPr>
      <w:widowControl w:val="0"/>
      <w:autoSpaceDE w:val="0"/>
      <w:autoSpaceDN w:val="0"/>
      <w:adjustRightInd w:val="0"/>
      <w:spacing w:line="269" w:lineRule="exact"/>
      <w:ind w:firstLine="578"/>
      <w:jc w:val="both"/>
    </w:pPr>
    <w:rPr>
      <w:rFonts w:ascii="Sylfaen" w:eastAsia="Calibri" w:hAnsi="Sylfaen"/>
      <w:spacing w:val="0"/>
      <w:sz w:val="24"/>
      <w:szCs w:val="24"/>
      <w:lang w:eastAsia="bg-BG"/>
    </w:rPr>
  </w:style>
  <w:style w:type="paragraph" w:styleId="BodyTextIndent">
    <w:name w:val="Body Text Indent"/>
    <w:basedOn w:val="Normal"/>
    <w:link w:val="BodyTextIndentChar1"/>
    <w:uiPriority w:val="99"/>
    <w:rsid w:val="00847E07"/>
    <w:pPr>
      <w:spacing w:after="120" w:line="240" w:lineRule="auto"/>
      <w:ind w:left="283"/>
    </w:pPr>
    <w:rPr>
      <w:rFonts w:ascii="Times New Roman" w:eastAsia="Calibri" w:hAnsi="Times New Roman"/>
      <w:spacing w:val="0"/>
      <w:sz w:val="24"/>
      <w:szCs w:val="24"/>
      <w:lang w:eastAsia="bg-BG"/>
    </w:rPr>
  </w:style>
  <w:style w:type="character" w:customStyle="1" w:styleId="BodyTextIndentChar">
    <w:name w:val="Body Text Indent Char"/>
    <w:basedOn w:val="DefaultParagraphFont"/>
    <w:uiPriority w:val="99"/>
    <w:semiHidden/>
    <w:rsid w:val="00847E07"/>
    <w:rPr>
      <w:rFonts w:ascii="Tahoma" w:eastAsia="Frutiger Next for EVN Light" w:hAnsi="Tahoma" w:cs="Times New Roman"/>
      <w:spacing w:val="4"/>
      <w:sz w:val="18"/>
      <w:szCs w:val="19"/>
      <w:lang w:eastAsia="de-AT"/>
    </w:rPr>
  </w:style>
  <w:style w:type="character" w:customStyle="1" w:styleId="BodyTextIndentChar1">
    <w:name w:val="Body Text Indent Char1"/>
    <w:basedOn w:val="DefaultParagraphFont"/>
    <w:link w:val="BodyTextIndent"/>
    <w:uiPriority w:val="99"/>
    <w:rsid w:val="00847E07"/>
    <w:rPr>
      <w:rFonts w:ascii="Times New Roman" w:eastAsia="Calibri" w:hAnsi="Times New Roman" w:cs="Times New Roman"/>
      <w:sz w:val="24"/>
      <w:szCs w:val="24"/>
      <w:lang w:eastAsia="bg-BG"/>
    </w:rPr>
  </w:style>
  <w:style w:type="paragraph" w:customStyle="1" w:styleId="Style">
    <w:name w:val="Style"/>
    <w:uiPriority w:val="99"/>
    <w:rsid w:val="00847E07"/>
    <w:pPr>
      <w:widowControl w:val="0"/>
      <w:autoSpaceDE w:val="0"/>
      <w:autoSpaceDN w:val="0"/>
      <w:adjustRightInd w:val="0"/>
      <w:spacing w:after="0" w:line="240" w:lineRule="auto"/>
      <w:ind w:left="140" w:right="140" w:firstLine="840"/>
      <w:jc w:val="both"/>
    </w:pPr>
    <w:rPr>
      <w:rFonts w:ascii="Times New Roman" w:eastAsia="Calibri" w:hAnsi="Times New Roman" w:cs="Times New Roman"/>
      <w:sz w:val="24"/>
      <w:szCs w:val="24"/>
      <w:lang w:eastAsia="bg-BG"/>
    </w:rPr>
  </w:style>
  <w:style w:type="paragraph" w:styleId="BodyText">
    <w:name w:val="Body Text"/>
    <w:basedOn w:val="Normal"/>
    <w:link w:val="BodyTextChar"/>
    <w:uiPriority w:val="99"/>
    <w:rsid w:val="00847E07"/>
    <w:pPr>
      <w:spacing w:before="120" w:after="120"/>
    </w:pPr>
    <w:rPr>
      <w:rFonts w:eastAsia="Times New Roman" w:cs="Tahoma"/>
      <w:szCs w:val="18"/>
    </w:rPr>
  </w:style>
  <w:style w:type="character" w:customStyle="1" w:styleId="BodyTextChar">
    <w:name w:val="Body Text Char"/>
    <w:basedOn w:val="DefaultParagraphFont"/>
    <w:link w:val="BodyText"/>
    <w:uiPriority w:val="99"/>
    <w:rsid w:val="00847E07"/>
    <w:rPr>
      <w:rFonts w:ascii="Tahoma" w:eastAsia="Times New Roman" w:hAnsi="Tahoma" w:cs="Tahoma"/>
      <w:spacing w:val="4"/>
      <w:sz w:val="18"/>
      <w:szCs w:val="18"/>
      <w:lang w:eastAsia="de-AT"/>
    </w:rPr>
  </w:style>
  <w:style w:type="paragraph" w:customStyle="1" w:styleId="firstline">
    <w:name w:val="firstline"/>
    <w:basedOn w:val="Normal"/>
    <w:uiPriority w:val="99"/>
    <w:rsid w:val="00847E07"/>
    <w:pPr>
      <w:spacing w:line="240" w:lineRule="atLeast"/>
      <w:ind w:firstLine="640"/>
      <w:jc w:val="both"/>
    </w:pPr>
    <w:rPr>
      <w:rFonts w:ascii="Times New Roman" w:eastAsia="Calibri" w:hAnsi="Times New Roman"/>
      <w:color w:val="000000"/>
      <w:spacing w:val="0"/>
      <w:sz w:val="24"/>
      <w:szCs w:val="24"/>
      <w:lang w:eastAsia="bg-BG"/>
    </w:rPr>
  </w:style>
  <w:style w:type="paragraph" w:styleId="BodyTextIndent3">
    <w:name w:val="Body Text Indent 3"/>
    <w:basedOn w:val="Normal"/>
    <w:link w:val="BodyTextIndent3Char1"/>
    <w:uiPriority w:val="99"/>
    <w:rsid w:val="00847E07"/>
    <w:pPr>
      <w:spacing w:after="120" w:line="240" w:lineRule="auto"/>
      <w:ind w:left="283"/>
    </w:pPr>
    <w:rPr>
      <w:rFonts w:ascii="Times New Roman" w:eastAsia="Calibri" w:hAnsi="Times New Roman"/>
      <w:spacing w:val="0"/>
      <w:sz w:val="16"/>
      <w:szCs w:val="16"/>
      <w:lang w:val="en-AU" w:eastAsia="bg-BG"/>
    </w:rPr>
  </w:style>
  <w:style w:type="character" w:customStyle="1" w:styleId="BodyTextIndent3Char">
    <w:name w:val="Body Text Indent 3 Char"/>
    <w:basedOn w:val="DefaultParagraphFont"/>
    <w:uiPriority w:val="99"/>
    <w:semiHidden/>
    <w:rsid w:val="00847E07"/>
    <w:rPr>
      <w:rFonts w:ascii="Tahoma" w:eastAsia="Frutiger Next for EVN Light" w:hAnsi="Tahoma" w:cs="Times New Roman"/>
      <w:spacing w:val="4"/>
      <w:sz w:val="16"/>
      <w:szCs w:val="16"/>
      <w:lang w:eastAsia="de-AT"/>
    </w:rPr>
  </w:style>
  <w:style w:type="character" w:customStyle="1" w:styleId="BodyTextIndent3Char1">
    <w:name w:val="Body Text Indent 3 Char1"/>
    <w:basedOn w:val="DefaultParagraphFont"/>
    <w:link w:val="BodyTextIndent3"/>
    <w:uiPriority w:val="99"/>
    <w:rsid w:val="00847E07"/>
    <w:rPr>
      <w:rFonts w:ascii="Times New Roman" w:eastAsia="Calibri" w:hAnsi="Times New Roman" w:cs="Times New Roman"/>
      <w:sz w:val="16"/>
      <w:szCs w:val="16"/>
      <w:lang w:val="en-AU" w:eastAsia="bg-BG"/>
    </w:rPr>
  </w:style>
  <w:style w:type="paragraph" w:customStyle="1" w:styleId="NoSpacing1">
    <w:name w:val="No Spacing1"/>
    <w:link w:val="NoSpacingChar"/>
    <w:uiPriority w:val="99"/>
    <w:rsid w:val="00847E07"/>
    <w:pPr>
      <w:spacing w:after="0" w:line="240" w:lineRule="auto"/>
    </w:pPr>
    <w:rPr>
      <w:rFonts w:ascii="Calibri" w:eastAsia="Calibri" w:hAnsi="Calibri" w:cs="Times New Roman"/>
      <w:lang w:val="en-US"/>
    </w:rPr>
  </w:style>
  <w:style w:type="character" w:customStyle="1" w:styleId="NoSpacingChar">
    <w:name w:val="No Spacing Char"/>
    <w:link w:val="NoSpacing1"/>
    <w:uiPriority w:val="99"/>
    <w:locked/>
    <w:rsid w:val="00847E07"/>
    <w:rPr>
      <w:rFonts w:ascii="Calibri" w:eastAsia="Calibri" w:hAnsi="Calibri" w:cs="Times New Roman"/>
      <w:lang w:val="en-US"/>
    </w:rPr>
  </w:style>
  <w:style w:type="paragraph" w:customStyle="1" w:styleId="1">
    <w:name w:val="1"/>
    <w:basedOn w:val="BodyText"/>
    <w:next w:val="BodyText"/>
    <w:uiPriority w:val="99"/>
    <w:rsid w:val="00847E07"/>
    <w:pPr>
      <w:widowControl w:val="0"/>
      <w:spacing w:before="284" w:after="171" w:line="240" w:lineRule="auto"/>
      <w:ind w:left="171" w:right="171" w:firstLine="1"/>
      <w:jc w:val="center"/>
    </w:pPr>
    <w:rPr>
      <w:rFonts w:ascii="Bookvar" w:eastAsia="Calibri" w:hAnsi="Bookvar" w:cs="Times New Roman"/>
      <w:b/>
      <w:bCs/>
      <w:spacing w:val="0"/>
      <w:sz w:val="26"/>
      <w:szCs w:val="26"/>
      <w:lang w:val="en-US" w:eastAsia="en-US"/>
    </w:rPr>
  </w:style>
  <w:style w:type="paragraph" w:customStyle="1" w:styleId="Char">
    <w:name w:val="Char"/>
    <w:basedOn w:val="Normal"/>
    <w:uiPriority w:val="99"/>
    <w:rsid w:val="00847E07"/>
    <w:pPr>
      <w:spacing w:after="160" w:line="240" w:lineRule="exact"/>
    </w:pPr>
    <w:rPr>
      <w:rFonts w:eastAsia="MS Mincho"/>
      <w:spacing w:val="0"/>
      <w:sz w:val="20"/>
      <w:szCs w:val="20"/>
      <w:lang w:val="en-US" w:eastAsia="en-US"/>
    </w:rPr>
  </w:style>
  <w:style w:type="paragraph" w:customStyle="1" w:styleId="Style7">
    <w:name w:val="Style7"/>
    <w:basedOn w:val="Normal"/>
    <w:uiPriority w:val="99"/>
    <w:rsid w:val="00847E07"/>
    <w:pPr>
      <w:widowControl w:val="0"/>
      <w:autoSpaceDE w:val="0"/>
      <w:autoSpaceDN w:val="0"/>
      <w:adjustRightInd w:val="0"/>
      <w:spacing w:line="333" w:lineRule="exact"/>
      <w:ind w:firstLine="710"/>
      <w:jc w:val="both"/>
    </w:pPr>
    <w:rPr>
      <w:rFonts w:ascii="Times New Roman" w:eastAsia="MS Mincho" w:hAnsi="Times New Roman"/>
      <w:spacing w:val="0"/>
      <w:sz w:val="24"/>
      <w:szCs w:val="24"/>
      <w:lang w:eastAsia="bg-BG"/>
    </w:rPr>
  </w:style>
  <w:style w:type="paragraph" w:customStyle="1" w:styleId="Style8">
    <w:name w:val="Style8"/>
    <w:basedOn w:val="Normal"/>
    <w:uiPriority w:val="99"/>
    <w:rsid w:val="00847E07"/>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paragraph" w:customStyle="1" w:styleId="Style12">
    <w:name w:val="Style12"/>
    <w:basedOn w:val="Normal"/>
    <w:uiPriority w:val="99"/>
    <w:rsid w:val="00847E07"/>
    <w:pPr>
      <w:widowControl w:val="0"/>
      <w:autoSpaceDE w:val="0"/>
      <w:autoSpaceDN w:val="0"/>
      <w:adjustRightInd w:val="0"/>
      <w:spacing w:line="240" w:lineRule="auto"/>
    </w:pPr>
    <w:rPr>
      <w:rFonts w:ascii="Times New Roman" w:eastAsia="MS Mincho" w:hAnsi="Times New Roman"/>
      <w:spacing w:val="0"/>
      <w:sz w:val="24"/>
      <w:szCs w:val="24"/>
      <w:lang w:eastAsia="bg-BG"/>
    </w:rPr>
  </w:style>
  <w:style w:type="character" w:customStyle="1" w:styleId="FontStyle23">
    <w:name w:val="Font Style23"/>
    <w:uiPriority w:val="99"/>
    <w:rsid w:val="00847E07"/>
    <w:rPr>
      <w:rFonts w:ascii="Times New Roman" w:hAnsi="Times New Roman"/>
      <w:b/>
      <w:i/>
      <w:sz w:val="24"/>
    </w:rPr>
  </w:style>
  <w:style w:type="character" w:customStyle="1" w:styleId="FontStyle30">
    <w:name w:val="Font Style30"/>
    <w:uiPriority w:val="99"/>
    <w:rsid w:val="00847E07"/>
    <w:rPr>
      <w:rFonts w:ascii="Times New Roman" w:hAnsi="Times New Roman"/>
      <w:b/>
      <w:sz w:val="22"/>
    </w:rPr>
  </w:style>
  <w:style w:type="paragraph" w:customStyle="1" w:styleId="Style13">
    <w:name w:val="Style13"/>
    <w:basedOn w:val="Normal"/>
    <w:uiPriority w:val="99"/>
    <w:rsid w:val="00847E07"/>
    <w:pPr>
      <w:widowControl w:val="0"/>
      <w:autoSpaceDE w:val="0"/>
      <w:autoSpaceDN w:val="0"/>
      <w:adjustRightInd w:val="0"/>
      <w:spacing w:line="268" w:lineRule="exact"/>
      <w:ind w:firstLine="586"/>
      <w:jc w:val="both"/>
    </w:pPr>
    <w:rPr>
      <w:rFonts w:ascii="Times New Roman" w:eastAsia="MS Mincho" w:hAnsi="Times New Roman"/>
      <w:spacing w:val="0"/>
      <w:sz w:val="24"/>
      <w:szCs w:val="24"/>
      <w:lang w:eastAsia="bg-BG"/>
    </w:rPr>
  </w:style>
  <w:style w:type="character" w:customStyle="1" w:styleId="FontStyle24">
    <w:name w:val="Font Style24"/>
    <w:uiPriority w:val="99"/>
    <w:rsid w:val="00847E07"/>
    <w:rPr>
      <w:rFonts w:ascii="Times New Roman" w:hAnsi="Times New Roman"/>
      <w:i/>
      <w:sz w:val="22"/>
    </w:rPr>
  </w:style>
  <w:style w:type="character" w:customStyle="1" w:styleId="FontStyle28">
    <w:name w:val="Font Style28"/>
    <w:uiPriority w:val="99"/>
    <w:rsid w:val="00847E07"/>
    <w:rPr>
      <w:rFonts w:ascii="Times New Roman" w:hAnsi="Times New Roman"/>
      <w:b/>
      <w:i/>
      <w:sz w:val="22"/>
    </w:rPr>
  </w:style>
  <w:style w:type="character" w:customStyle="1" w:styleId="go">
    <w:name w:val="go"/>
    <w:basedOn w:val="DefaultParagraphFont"/>
    <w:uiPriority w:val="99"/>
    <w:rsid w:val="00847E07"/>
    <w:rPr>
      <w:rFonts w:cs="Times New Roman"/>
    </w:rPr>
  </w:style>
  <w:style w:type="paragraph" w:styleId="ListParagraph">
    <w:name w:val="List Paragraph"/>
    <w:basedOn w:val="Normal"/>
    <w:link w:val="ListParagraphChar"/>
    <w:uiPriority w:val="99"/>
    <w:qFormat/>
    <w:rsid w:val="00847E07"/>
    <w:pPr>
      <w:spacing w:before="120" w:after="120"/>
      <w:ind w:left="720"/>
      <w:contextualSpacing/>
    </w:pPr>
    <w:rPr>
      <w:rFonts w:eastAsia="Times New Roman" w:cs="Tahoma"/>
      <w:szCs w:val="18"/>
    </w:rPr>
  </w:style>
  <w:style w:type="paragraph" w:styleId="CommentSubject">
    <w:name w:val="annotation subject"/>
    <w:basedOn w:val="CommentText"/>
    <w:next w:val="CommentText"/>
    <w:link w:val="CommentSubjectChar"/>
    <w:uiPriority w:val="99"/>
    <w:semiHidden/>
    <w:unhideWhenUsed/>
    <w:rsid w:val="00847E07"/>
    <w:pPr>
      <w:spacing w:line="240" w:lineRule="auto"/>
    </w:pPr>
    <w:rPr>
      <w:b/>
      <w:bCs/>
    </w:rPr>
  </w:style>
  <w:style w:type="character" w:customStyle="1" w:styleId="CommentSubjectChar">
    <w:name w:val="Comment Subject Char"/>
    <w:basedOn w:val="CommentTextChar"/>
    <w:link w:val="CommentSubject"/>
    <w:uiPriority w:val="99"/>
    <w:semiHidden/>
    <w:rsid w:val="00847E07"/>
    <w:rPr>
      <w:rFonts w:ascii="Tahoma" w:eastAsia="Times New Roman" w:hAnsi="Tahoma" w:cs="Tahoma"/>
      <w:b/>
      <w:bCs/>
      <w:spacing w:val="4"/>
      <w:sz w:val="20"/>
      <w:szCs w:val="20"/>
      <w:lang w:eastAsia="de-AT"/>
    </w:rPr>
  </w:style>
  <w:style w:type="character" w:styleId="Hyperlink">
    <w:name w:val="Hyperlink"/>
    <w:basedOn w:val="DefaultParagraphFont"/>
    <w:uiPriority w:val="99"/>
    <w:rsid w:val="00847E07"/>
    <w:rPr>
      <w:color w:val="0000FF"/>
      <w:u w:val="single"/>
    </w:rPr>
  </w:style>
  <w:style w:type="paragraph" w:customStyle="1" w:styleId="m">
    <w:name w:val="m"/>
    <w:basedOn w:val="Normal"/>
    <w:rsid w:val="00847E07"/>
    <w:pPr>
      <w:spacing w:before="100" w:beforeAutospacing="1" w:after="100" w:afterAutospacing="1" w:line="240" w:lineRule="auto"/>
    </w:pPr>
    <w:rPr>
      <w:rFonts w:ascii="Times New Roman" w:eastAsia="Times New Roman" w:hAnsi="Times New Roman"/>
      <w:spacing w:val="0"/>
      <w:sz w:val="24"/>
      <w:szCs w:val="24"/>
      <w:lang w:val="en-GB" w:eastAsia="en-GB"/>
    </w:rPr>
  </w:style>
  <w:style w:type="paragraph" w:styleId="NormalWeb">
    <w:name w:val="Normal (Web)"/>
    <w:basedOn w:val="Normal"/>
    <w:uiPriority w:val="99"/>
    <w:unhideWhenUsed/>
    <w:rsid w:val="00847E07"/>
    <w:pPr>
      <w:spacing w:before="100" w:beforeAutospacing="1" w:after="100" w:afterAutospacing="1" w:line="240" w:lineRule="auto"/>
    </w:pPr>
    <w:rPr>
      <w:rFonts w:ascii="Times New Roman" w:eastAsia="Times New Roman" w:hAnsi="Times New Roman"/>
      <w:spacing w:val="0"/>
      <w:sz w:val="24"/>
      <w:szCs w:val="24"/>
      <w:lang w:val="en-GB" w:eastAsia="en-GB"/>
    </w:rPr>
  </w:style>
  <w:style w:type="numbering" w:customStyle="1" w:styleId="Formatvorlage1">
    <w:name w:val="Formatvorlage1"/>
    <w:uiPriority w:val="99"/>
    <w:rsid w:val="00847E07"/>
    <w:pPr>
      <w:numPr>
        <w:numId w:val="5"/>
      </w:numPr>
    </w:pPr>
  </w:style>
  <w:style w:type="character" w:styleId="Strong">
    <w:name w:val="Strong"/>
    <w:basedOn w:val="DefaultParagraphFont"/>
    <w:uiPriority w:val="22"/>
    <w:qFormat/>
    <w:rsid w:val="00847E07"/>
    <w:rPr>
      <w:b/>
      <w:bCs/>
    </w:rPr>
  </w:style>
  <w:style w:type="paragraph" w:styleId="TOCHeading">
    <w:name w:val="TOC Heading"/>
    <w:basedOn w:val="Heading1"/>
    <w:next w:val="Normal"/>
    <w:uiPriority w:val="39"/>
    <w:unhideWhenUsed/>
    <w:qFormat/>
    <w:rsid w:val="00847E07"/>
    <w:pPr>
      <w:spacing w:before="480" w:after="0" w:line="276" w:lineRule="auto"/>
      <w:outlineLvl w:val="9"/>
    </w:pPr>
    <w:rPr>
      <w:rFonts w:asciiTheme="majorHAnsi" w:eastAsiaTheme="majorEastAsia" w:hAnsiTheme="majorHAnsi" w:cstheme="majorBidi"/>
      <w:b w:val="0"/>
      <w:color w:val="365F91" w:themeColor="accent1" w:themeShade="BF"/>
      <w:spacing w:val="0"/>
      <w:lang w:val="en-US" w:eastAsia="ja-JP"/>
    </w:rPr>
  </w:style>
  <w:style w:type="paragraph" w:styleId="TOC1">
    <w:name w:val="toc 1"/>
    <w:basedOn w:val="Normal"/>
    <w:next w:val="Normal"/>
    <w:autoRedefine/>
    <w:uiPriority w:val="39"/>
    <w:unhideWhenUsed/>
    <w:qFormat/>
    <w:rsid w:val="00847E07"/>
    <w:pPr>
      <w:tabs>
        <w:tab w:val="left" w:pos="9214"/>
      </w:tabs>
      <w:spacing w:after="100"/>
      <w:jc w:val="both"/>
    </w:pPr>
  </w:style>
  <w:style w:type="paragraph" w:styleId="TOC2">
    <w:name w:val="toc 2"/>
    <w:basedOn w:val="Normal"/>
    <w:next w:val="Normal"/>
    <w:autoRedefine/>
    <w:uiPriority w:val="39"/>
    <w:unhideWhenUsed/>
    <w:qFormat/>
    <w:rsid w:val="00847E07"/>
    <w:pPr>
      <w:spacing w:after="100"/>
      <w:ind w:left="180"/>
    </w:pPr>
  </w:style>
  <w:style w:type="paragraph" w:styleId="TOC3">
    <w:name w:val="toc 3"/>
    <w:basedOn w:val="Normal"/>
    <w:next w:val="Normal"/>
    <w:autoRedefine/>
    <w:uiPriority w:val="39"/>
    <w:unhideWhenUsed/>
    <w:qFormat/>
    <w:rsid w:val="00847E07"/>
    <w:pPr>
      <w:spacing w:after="100"/>
      <w:ind w:left="360"/>
    </w:pPr>
  </w:style>
  <w:style w:type="paragraph" w:styleId="TOC4">
    <w:name w:val="toc 4"/>
    <w:basedOn w:val="Normal"/>
    <w:next w:val="Normal"/>
    <w:autoRedefine/>
    <w:uiPriority w:val="39"/>
    <w:unhideWhenUsed/>
    <w:rsid w:val="00847E07"/>
    <w:pPr>
      <w:spacing w:after="100" w:line="276" w:lineRule="auto"/>
      <w:ind w:left="660"/>
    </w:pPr>
    <w:rPr>
      <w:rFonts w:asciiTheme="minorHAnsi" w:eastAsiaTheme="minorEastAsia" w:hAnsiTheme="minorHAnsi" w:cstheme="minorBidi"/>
      <w:spacing w:val="0"/>
      <w:sz w:val="22"/>
      <w:szCs w:val="22"/>
      <w:lang w:val="en-GB" w:eastAsia="en-GB"/>
    </w:rPr>
  </w:style>
  <w:style w:type="paragraph" w:styleId="TOC5">
    <w:name w:val="toc 5"/>
    <w:basedOn w:val="Normal"/>
    <w:next w:val="Normal"/>
    <w:autoRedefine/>
    <w:uiPriority w:val="39"/>
    <w:unhideWhenUsed/>
    <w:rsid w:val="00847E07"/>
    <w:pPr>
      <w:spacing w:after="100" w:line="276" w:lineRule="auto"/>
      <w:ind w:left="880"/>
    </w:pPr>
    <w:rPr>
      <w:rFonts w:asciiTheme="minorHAnsi" w:eastAsiaTheme="minorEastAsia" w:hAnsiTheme="minorHAnsi" w:cstheme="minorBidi"/>
      <w:spacing w:val="0"/>
      <w:sz w:val="22"/>
      <w:szCs w:val="22"/>
      <w:lang w:val="en-GB" w:eastAsia="en-GB"/>
    </w:rPr>
  </w:style>
  <w:style w:type="paragraph" w:styleId="TOC6">
    <w:name w:val="toc 6"/>
    <w:basedOn w:val="Normal"/>
    <w:next w:val="Normal"/>
    <w:autoRedefine/>
    <w:uiPriority w:val="39"/>
    <w:unhideWhenUsed/>
    <w:rsid w:val="00847E07"/>
    <w:pPr>
      <w:spacing w:after="100" w:line="276" w:lineRule="auto"/>
      <w:ind w:left="1100"/>
    </w:pPr>
    <w:rPr>
      <w:rFonts w:asciiTheme="minorHAnsi" w:eastAsiaTheme="minorEastAsia" w:hAnsiTheme="minorHAnsi" w:cstheme="minorBidi"/>
      <w:spacing w:val="0"/>
      <w:sz w:val="22"/>
      <w:szCs w:val="22"/>
      <w:lang w:val="en-GB" w:eastAsia="en-GB"/>
    </w:rPr>
  </w:style>
  <w:style w:type="paragraph" w:styleId="TOC7">
    <w:name w:val="toc 7"/>
    <w:basedOn w:val="Normal"/>
    <w:next w:val="Normal"/>
    <w:autoRedefine/>
    <w:uiPriority w:val="39"/>
    <w:unhideWhenUsed/>
    <w:rsid w:val="00847E07"/>
    <w:pPr>
      <w:spacing w:after="100" w:line="276" w:lineRule="auto"/>
      <w:ind w:left="1320"/>
    </w:pPr>
    <w:rPr>
      <w:rFonts w:asciiTheme="minorHAnsi" w:eastAsiaTheme="minorEastAsia" w:hAnsiTheme="minorHAnsi" w:cstheme="minorBidi"/>
      <w:spacing w:val="0"/>
      <w:sz w:val="22"/>
      <w:szCs w:val="22"/>
      <w:lang w:val="en-GB" w:eastAsia="en-GB"/>
    </w:rPr>
  </w:style>
  <w:style w:type="paragraph" w:styleId="TOC8">
    <w:name w:val="toc 8"/>
    <w:basedOn w:val="Normal"/>
    <w:next w:val="Normal"/>
    <w:autoRedefine/>
    <w:uiPriority w:val="39"/>
    <w:unhideWhenUsed/>
    <w:rsid w:val="00847E07"/>
    <w:pPr>
      <w:spacing w:after="100" w:line="276" w:lineRule="auto"/>
      <w:ind w:left="1540"/>
    </w:pPr>
    <w:rPr>
      <w:rFonts w:asciiTheme="minorHAnsi" w:eastAsiaTheme="minorEastAsia" w:hAnsiTheme="minorHAnsi" w:cstheme="minorBidi"/>
      <w:spacing w:val="0"/>
      <w:sz w:val="22"/>
      <w:szCs w:val="22"/>
      <w:lang w:val="en-GB" w:eastAsia="en-GB"/>
    </w:rPr>
  </w:style>
  <w:style w:type="paragraph" w:styleId="TOC9">
    <w:name w:val="toc 9"/>
    <w:basedOn w:val="Normal"/>
    <w:next w:val="Normal"/>
    <w:autoRedefine/>
    <w:uiPriority w:val="39"/>
    <w:unhideWhenUsed/>
    <w:rsid w:val="00847E07"/>
    <w:pPr>
      <w:spacing w:after="100" w:line="276" w:lineRule="auto"/>
      <w:ind w:left="1760"/>
    </w:pPr>
    <w:rPr>
      <w:rFonts w:asciiTheme="minorHAnsi" w:eastAsiaTheme="minorEastAsia" w:hAnsiTheme="minorHAnsi" w:cstheme="minorBidi"/>
      <w:spacing w:val="0"/>
      <w:sz w:val="22"/>
      <w:szCs w:val="22"/>
      <w:lang w:val="en-GB" w:eastAsia="en-GB"/>
    </w:rPr>
  </w:style>
  <w:style w:type="paragraph" w:customStyle="1" w:styleId="TenderContents">
    <w:name w:val="Tender Contents"/>
    <w:basedOn w:val="Heading1"/>
    <w:link w:val="TenderContentsChar"/>
    <w:qFormat/>
    <w:rsid w:val="00847E07"/>
    <w:pPr>
      <w:widowControl w:val="0"/>
      <w:spacing w:line="260" w:lineRule="atLeast"/>
    </w:pPr>
    <w:rPr>
      <w:szCs w:val="20"/>
    </w:rPr>
  </w:style>
  <w:style w:type="character" w:customStyle="1" w:styleId="TenderContentsChar">
    <w:name w:val="Tender Contents Char"/>
    <w:basedOn w:val="Heading1Char"/>
    <w:link w:val="TenderContents"/>
    <w:rsid w:val="00847E07"/>
    <w:rPr>
      <w:rFonts w:ascii="Trebuchet MS" w:eastAsia="Times New Roman" w:hAnsi="Trebuchet MS" w:cs="Times New Roman"/>
      <w:b/>
      <w:bCs/>
      <w:color w:val="595959" w:themeColor="text1" w:themeTint="A6"/>
      <w:spacing w:val="4"/>
      <w:sz w:val="28"/>
      <w:szCs w:val="20"/>
      <w:lang w:eastAsia="de-AT"/>
    </w:rPr>
  </w:style>
  <w:style w:type="paragraph" w:customStyle="1" w:styleId="Technicheska-Headings11">
    <w:name w:val="Technicheska - Headings 1.1"/>
    <w:basedOn w:val="Heading2"/>
    <w:next w:val="Heading2"/>
    <w:link w:val="Technicheska-Headings11Char"/>
    <w:qFormat/>
    <w:rsid w:val="00847E07"/>
    <w:pPr>
      <w:ind w:left="851" w:hanging="851"/>
    </w:pPr>
    <w:rPr>
      <w:b/>
    </w:rPr>
  </w:style>
  <w:style w:type="character" w:customStyle="1" w:styleId="Technicheska-Headings11Char">
    <w:name w:val="Technicheska - Headings 1.1 Char"/>
    <w:basedOn w:val="Heading2Char"/>
    <w:link w:val="Technicheska-Headings11"/>
    <w:rsid w:val="00847E07"/>
    <w:rPr>
      <w:rFonts w:ascii="Tahoma" w:eastAsia="Batang" w:hAnsi="Tahoma" w:cs="Tahoma"/>
      <w:b/>
      <w:bCs/>
      <w:spacing w:val="4"/>
      <w:sz w:val="18"/>
      <w:szCs w:val="18"/>
      <w:u w:val="single"/>
      <w:lang w:eastAsia="bg-BG"/>
    </w:rPr>
  </w:style>
  <w:style w:type="table" w:customStyle="1" w:styleId="TableGrid1">
    <w:name w:val="Table Grid1"/>
    <w:basedOn w:val="TableNormal"/>
    <w:next w:val="TableGrid"/>
    <w:rsid w:val="00847E0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BLICONBullet1">
    <w:name w:val="PUBLICON Bullet 1"/>
    <w:basedOn w:val="Normal"/>
    <w:link w:val="PUBLICONBullet1Char"/>
    <w:qFormat/>
    <w:rsid w:val="00847E07"/>
    <w:pPr>
      <w:numPr>
        <w:numId w:val="7"/>
      </w:numPr>
      <w:spacing w:before="120" w:after="120"/>
      <w:contextualSpacing/>
    </w:pPr>
    <w:rPr>
      <w:rFonts w:ascii="Century Gothic" w:hAnsi="Century Gothic"/>
      <w:color w:val="404040" w:themeColor="text1" w:themeTint="BF"/>
      <w:szCs w:val="18"/>
      <w:lang w:val="en-US"/>
    </w:rPr>
  </w:style>
  <w:style w:type="character" w:customStyle="1" w:styleId="PUBLICONBullet1Char">
    <w:name w:val="PUBLICON Bullet 1 Char"/>
    <w:basedOn w:val="DefaultParagraphFont"/>
    <w:link w:val="PUBLICONBullet1"/>
    <w:rsid w:val="00847E07"/>
    <w:rPr>
      <w:rFonts w:ascii="Century Gothic" w:eastAsia="Frutiger Next for EVN Light" w:hAnsi="Century Gothic" w:cs="Times New Roman"/>
      <w:color w:val="404040" w:themeColor="text1" w:themeTint="BF"/>
      <w:spacing w:val="4"/>
      <w:sz w:val="18"/>
      <w:szCs w:val="18"/>
      <w:lang w:val="en-US" w:eastAsia="de-AT"/>
    </w:rPr>
  </w:style>
  <w:style w:type="paragraph" w:customStyle="1" w:styleId="BulletCVTacis">
    <w:name w:val="Bullet CV (Tacis)"/>
    <w:basedOn w:val="Normal"/>
    <w:link w:val="BulletCVTacisZchn"/>
    <w:rsid w:val="00847E07"/>
    <w:pPr>
      <w:widowControl w:val="0"/>
      <w:numPr>
        <w:numId w:val="8"/>
      </w:numPr>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NormalTableTacis">
    <w:name w:val="CV Normal Table (Tacis)"/>
    <w:basedOn w:val="Normal"/>
    <w:rsid w:val="00847E07"/>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spacing w:val="0"/>
      <w:sz w:val="23"/>
      <w:szCs w:val="20"/>
      <w:lang w:val="en-GB" w:eastAsia="de-CH"/>
    </w:rPr>
  </w:style>
  <w:style w:type="paragraph" w:customStyle="1" w:styleId="CVTableHeadingTacis">
    <w:name w:val="CV Table Heading (Tacis)"/>
    <w:basedOn w:val="Normal"/>
    <w:rsid w:val="00847E07"/>
    <w:pPr>
      <w:widowControl w:val="0"/>
      <w:suppressAutoHyphens/>
      <w:overflowPunct w:val="0"/>
      <w:autoSpaceDE w:val="0"/>
      <w:autoSpaceDN w:val="0"/>
      <w:adjustRightInd w:val="0"/>
      <w:spacing w:before="60" w:after="60" w:line="240" w:lineRule="auto"/>
      <w:jc w:val="both"/>
      <w:textAlignment w:val="baseline"/>
    </w:pPr>
    <w:rPr>
      <w:rFonts w:ascii="Times New Roman" w:eastAsia="Times New Roman" w:hAnsi="Times New Roman"/>
      <w:b/>
      <w:i/>
      <w:spacing w:val="0"/>
      <w:sz w:val="23"/>
      <w:szCs w:val="20"/>
      <w:lang w:val="en-GB" w:eastAsia="de-CH"/>
    </w:rPr>
  </w:style>
  <w:style w:type="paragraph" w:customStyle="1" w:styleId="CVTitleTacis">
    <w:name w:val="CV Title (Tacis)"/>
    <w:basedOn w:val="Normal"/>
    <w:rsid w:val="00847E07"/>
    <w:pPr>
      <w:widowControl w:val="0"/>
      <w:tabs>
        <w:tab w:val="left" w:pos="-1440"/>
        <w:tab w:val="left" w:pos="567"/>
        <w:tab w:val="left" w:pos="3119"/>
      </w:tabs>
      <w:suppressAutoHyphens/>
      <w:overflowPunct w:val="0"/>
      <w:autoSpaceDE w:val="0"/>
      <w:autoSpaceDN w:val="0"/>
      <w:adjustRightInd w:val="0"/>
      <w:spacing w:before="200" w:after="120" w:line="240" w:lineRule="auto"/>
      <w:ind w:left="3261" w:hanging="3261"/>
      <w:jc w:val="both"/>
      <w:textAlignment w:val="baseline"/>
    </w:pPr>
    <w:rPr>
      <w:rFonts w:ascii="Times New Roman" w:eastAsia="Times New Roman" w:hAnsi="Times New Roman"/>
      <w:b/>
      <w:smallCaps/>
      <w:spacing w:val="0"/>
      <w:sz w:val="23"/>
      <w:szCs w:val="20"/>
      <w:lang w:val="en-GB" w:eastAsia="de-CH"/>
    </w:rPr>
  </w:style>
  <w:style w:type="character" w:customStyle="1" w:styleId="BulletCVTacisZchn">
    <w:name w:val="Bullet CV (Tacis) Zchn"/>
    <w:link w:val="BulletCVTacis"/>
    <w:rsid w:val="00847E07"/>
    <w:rPr>
      <w:rFonts w:ascii="Times New Roman" w:eastAsia="Times New Roman" w:hAnsi="Times New Roman" w:cs="Times New Roman"/>
      <w:sz w:val="23"/>
      <w:szCs w:val="20"/>
      <w:lang w:val="en-GB" w:eastAsia="de-CH"/>
    </w:rPr>
  </w:style>
  <w:style w:type="paragraph" w:customStyle="1" w:styleId="Section3-Heading1">
    <w:name w:val="Section 3 - Heading 1"/>
    <w:basedOn w:val="Normal"/>
    <w:rsid w:val="00847E07"/>
    <w:pPr>
      <w:pBdr>
        <w:bottom w:val="single" w:sz="4" w:space="1" w:color="auto"/>
      </w:pBdr>
      <w:spacing w:before="120" w:after="240" w:line="240" w:lineRule="auto"/>
      <w:jc w:val="center"/>
    </w:pPr>
    <w:rPr>
      <w:rFonts w:ascii="Times New Roman" w:eastAsia="Calibri" w:hAnsi="Times New Roman"/>
      <w:smallCaps/>
      <w:spacing w:val="0"/>
      <w:sz w:val="32"/>
      <w:szCs w:val="32"/>
      <w:lang w:val="en-US" w:eastAsia="en-US"/>
    </w:rPr>
  </w:style>
  <w:style w:type="paragraph" w:customStyle="1" w:styleId="CVSubTitleTacis">
    <w:name w:val="CV Sub Title (Tacis)"/>
    <w:basedOn w:val="Normal"/>
    <w:rsid w:val="00847E07"/>
    <w:pPr>
      <w:widowControl w:val="0"/>
      <w:suppressAutoHyphens/>
      <w:overflowPunct w:val="0"/>
      <w:autoSpaceDE w:val="0"/>
      <w:autoSpaceDN w:val="0"/>
      <w:adjustRightInd w:val="0"/>
      <w:spacing w:before="200" w:after="120" w:line="240" w:lineRule="auto"/>
      <w:jc w:val="both"/>
      <w:textAlignment w:val="baseline"/>
    </w:pPr>
    <w:rPr>
      <w:rFonts w:ascii="Times New Roman" w:eastAsia="Times New Roman" w:hAnsi="Times New Roman"/>
      <w:b/>
      <w:spacing w:val="0"/>
      <w:sz w:val="23"/>
      <w:szCs w:val="20"/>
      <w:lang w:val="en-GB" w:eastAsia="de-CH"/>
    </w:rPr>
  </w:style>
  <w:style w:type="character" w:customStyle="1" w:styleId="ldef">
    <w:name w:val="ldef"/>
    <w:basedOn w:val="DefaultParagraphFont"/>
    <w:uiPriority w:val="99"/>
    <w:rsid w:val="00847E07"/>
  </w:style>
  <w:style w:type="character" w:styleId="PlaceholderText">
    <w:name w:val="Placeholder Text"/>
    <w:basedOn w:val="DefaultParagraphFont"/>
    <w:uiPriority w:val="99"/>
    <w:semiHidden/>
    <w:rsid w:val="00847E07"/>
    <w:rPr>
      <w:color w:val="808080"/>
    </w:rPr>
  </w:style>
  <w:style w:type="paragraph" w:styleId="FootnoteText">
    <w:name w:val="footnote text"/>
    <w:basedOn w:val="Normal"/>
    <w:link w:val="FootnoteTextChar"/>
    <w:uiPriority w:val="99"/>
    <w:unhideWhenUsed/>
    <w:rsid w:val="00847E07"/>
    <w:pPr>
      <w:spacing w:line="240" w:lineRule="auto"/>
    </w:pPr>
    <w:rPr>
      <w:sz w:val="20"/>
      <w:szCs w:val="20"/>
    </w:rPr>
  </w:style>
  <w:style w:type="character" w:customStyle="1" w:styleId="FootnoteTextChar">
    <w:name w:val="Footnote Text Char"/>
    <w:basedOn w:val="DefaultParagraphFont"/>
    <w:link w:val="FootnoteText"/>
    <w:uiPriority w:val="99"/>
    <w:rsid w:val="00847E07"/>
    <w:rPr>
      <w:rFonts w:ascii="Tahoma" w:eastAsia="Frutiger Next for EVN Light" w:hAnsi="Tahoma" w:cs="Times New Roman"/>
      <w:spacing w:val="4"/>
      <w:sz w:val="20"/>
      <w:szCs w:val="20"/>
      <w:lang w:eastAsia="de-AT"/>
    </w:rPr>
  </w:style>
  <w:style w:type="character" w:styleId="FootnoteReference">
    <w:name w:val="footnote reference"/>
    <w:basedOn w:val="DefaultParagraphFont"/>
    <w:uiPriority w:val="99"/>
    <w:unhideWhenUsed/>
    <w:rsid w:val="00847E07"/>
    <w:rPr>
      <w:vertAlign w:val="superscript"/>
    </w:rPr>
  </w:style>
  <w:style w:type="character" w:customStyle="1" w:styleId="samedocreference1">
    <w:name w:val="samedocreference1"/>
    <w:basedOn w:val="DefaultParagraphFont"/>
    <w:rsid w:val="00847E07"/>
    <w:rPr>
      <w:i w:val="0"/>
      <w:iCs w:val="0"/>
      <w:color w:val="8B0000"/>
      <w:u w:val="single"/>
    </w:rPr>
  </w:style>
  <w:style w:type="character" w:customStyle="1" w:styleId="a">
    <w:name w:val="Основен текст_"/>
    <w:basedOn w:val="DefaultParagraphFont"/>
    <w:link w:val="8"/>
    <w:uiPriority w:val="99"/>
    <w:locked/>
    <w:rsid w:val="00847E07"/>
    <w:rPr>
      <w:rFonts w:ascii="Times New Roman" w:hAnsi="Times New Roman"/>
      <w:shd w:val="clear" w:color="auto" w:fill="FFFFFF"/>
    </w:rPr>
  </w:style>
  <w:style w:type="paragraph" w:customStyle="1" w:styleId="8">
    <w:name w:val="Основен текст8"/>
    <w:basedOn w:val="Normal"/>
    <w:link w:val="a"/>
    <w:uiPriority w:val="99"/>
    <w:rsid w:val="00847E07"/>
    <w:pPr>
      <w:widowControl w:val="0"/>
      <w:shd w:val="clear" w:color="auto" w:fill="FFFFFF"/>
      <w:spacing w:line="266" w:lineRule="exact"/>
      <w:ind w:hanging="2100"/>
    </w:pPr>
    <w:rPr>
      <w:rFonts w:ascii="Times New Roman" w:eastAsiaTheme="minorHAnsi" w:hAnsi="Times New Roman" w:cstheme="minorBidi"/>
      <w:spacing w:val="0"/>
      <w:sz w:val="22"/>
      <w:szCs w:val="22"/>
      <w:lang w:eastAsia="en-US"/>
    </w:rPr>
  </w:style>
  <w:style w:type="paragraph" w:styleId="EndnoteText">
    <w:name w:val="endnote text"/>
    <w:basedOn w:val="Normal"/>
    <w:link w:val="EndnoteTextChar"/>
    <w:uiPriority w:val="99"/>
    <w:semiHidden/>
    <w:unhideWhenUsed/>
    <w:rsid w:val="00847E07"/>
    <w:pPr>
      <w:spacing w:line="240" w:lineRule="auto"/>
    </w:pPr>
    <w:rPr>
      <w:sz w:val="20"/>
      <w:szCs w:val="20"/>
    </w:rPr>
  </w:style>
  <w:style w:type="character" w:customStyle="1" w:styleId="EndnoteTextChar">
    <w:name w:val="Endnote Text Char"/>
    <w:basedOn w:val="DefaultParagraphFont"/>
    <w:link w:val="EndnoteText"/>
    <w:uiPriority w:val="99"/>
    <w:semiHidden/>
    <w:rsid w:val="00847E07"/>
    <w:rPr>
      <w:rFonts w:ascii="Tahoma" w:eastAsia="Frutiger Next for EVN Light" w:hAnsi="Tahoma" w:cs="Times New Roman"/>
      <w:spacing w:val="4"/>
      <w:sz w:val="20"/>
      <w:szCs w:val="20"/>
      <w:lang w:eastAsia="de-AT"/>
    </w:rPr>
  </w:style>
  <w:style w:type="character" w:styleId="EndnoteReference">
    <w:name w:val="endnote reference"/>
    <w:basedOn w:val="DefaultParagraphFont"/>
    <w:uiPriority w:val="99"/>
    <w:semiHidden/>
    <w:unhideWhenUsed/>
    <w:rsid w:val="00847E07"/>
    <w:rPr>
      <w:vertAlign w:val="superscript"/>
    </w:rPr>
  </w:style>
  <w:style w:type="table" w:customStyle="1" w:styleId="TableGrid2">
    <w:name w:val="Table Grid2"/>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847E07"/>
    <w:rPr>
      <w:shd w:val="clear" w:color="auto" w:fill="FFFFFF"/>
    </w:rPr>
  </w:style>
  <w:style w:type="paragraph" w:customStyle="1" w:styleId="Bodytext20">
    <w:name w:val="Body text (2)"/>
    <w:basedOn w:val="Normal"/>
    <w:link w:val="Bodytext2"/>
    <w:rsid w:val="00847E07"/>
    <w:pPr>
      <w:widowControl w:val="0"/>
      <w:shd w:val="clear" w:color="auto" w:fill="FFFFFF"/>
      <w:spacing w:after="240" w:line="274" w:lineRule="exact"/>
      <w:ind w:hanging="740"/>
      <w:jc w:val="both"/>
    </w:pPr>
    <w:rPr>
      <w:rFonts w:asciiTheme="minorHAnsi" w:eastAsiaTheme="minorHAnsi" w:hAnsiTheme="minorHAnsi" w:cstheme="minorBidi"/>
      <w:spacing w:val="0"/>
      <w:sz w:val="22"/>
      <w:szCs w:val="22"/>
      <w:lang w:eastAsia="en-US"/>
    </w:rPr>
  </w:style>
  <w:style w:type="character" w:customStyle="1" w:styleId="apple-converted-space">
    <w:name w:val="apple-converted-space"/>
    <w:basedOn w:val="DefaultParagraphFont"/>
    <w:rsid w:val="00847E07"/>
  </w:style>
  <w:style w:type="character" w:customStyle="1" w:styleId="4">
    <w:name w:val="Основен текст (4)_"/>
    <w:link w:val="40"/>
    <w:rsid w:val="00847E07"/>
    <w:rPr>
      <w:rFonts w:ascii="Arial Narrow" w:eastAsia="Arial Narrow" w:hAnsi="Arial Narrow" w:cs="Arial Narrow"/>
      <w:shd w:val="clear" w:color="auto" w:fill="FFFFFF"/>
    </w:rPr>
  </w:style>
  <w:style w:type="paragraph" w:customStyle="1" w:styleId="40">
    <w:name w:val="Основен текст (4)"/>
    <w:basedOn w:val="Normal"/>
    <w:link w:val="4"/>
    <w:rsid w:val="00847E07"/>
    <w:pPr>
      <w:widowControl w:val="0"/>
      <w:shd w:val="clear" w:color="auto" w:fill="FFFFFF"/>
      <w:spacing w:before="7020" w:after="60" w:line="0" w:lineRule="atLeast"/>
    </w:pPr>
    <w:rPr>
      <w:rFonts w:ascii="Arial Narrow" w:eastAsia="Arial Narrow" w:hAnsi="Arial Narrow" w:cs="Arial Narrow"/>
      <w:spacing w:val="0"/>
      <w:sz w:val="22"/>
      <w:szCs w:val="22"/>
      <w:lang w:eastAsia="en-US"/>
    </w:rPr>
  </w:style>
  <w:style w:type="paragraph" w:customStyle="1" w:styleId="Style47">
    <w:name w:val="Style47"/>
    <w:basedOn w:val="Normal"/>
    <w:uiPriority w:val="99"/>
    <w:rsid w:val="00847E07"/>
    <w:pPr>
      <w:spacing w:line="276" w:lineRule="exact"/>
      <w:ind w:firstLine="418"/>
      <w:jc w:val="both"/>
    </w:pPr>
    <w:rPr>
      <w:rFonts w:ascii="Times New Roman" w:eastAsia="Times New Roman" w:hAnsi="Times New Roman"/>
      <w:spacing w:val="0"/>
      <w:sz w:val="24"/>
      <w:szCs w:val="24"/>
      <w:lang w:eastAsia="bg-BG"/>
    </w:rPr>
  </w:style>
  <w:style w:type="character" w:customStyle="1" w:styleId="FontStyle65">
    <w:name w:val="Font Style65"/>
    <w:uiPriority w:val="99"/>
    <w:rsid w:val="00847E07"/>
    <w:rPr>
      <w:rFonts w:ascii="Times New Roman" w:hAnsi="Times New Roman" w:cs="Times New Roman" w:hint="default"/>
      <w:sz w:val="22"/>
      <w:szCs w:val="22"/>
    </w:rPr>
  </w:style>
  <w:style w:type="paragraph" w:styleId="Revision">
    <w:name w:val="Revision"/>
    <w:hidden/>
    <w:uiPriority w:val="99"/>
    <w:semiHidden/>
    <w:rsid w:val="00847E07"/>
    <w:pPr>
      <w:spacing w:after="0" w:line="240" w:lineRule="auto"/>
    </w:pPr>
    <w:rPr>
      <w:rFonts w:ascii="Tahoma" w:eastAsia="Frutiger Next for EVN Light" w:hAnsi="Tahoma" w:cs="Times New Roman"/>
      <w:spacing w:val="4"/>
      <w:sz w:val="18"/>
      <w:szCs w:val="19"/>
      <w:lang w:eastAsia="de-AT"/>
    </w:rPr>
  </w:style>
  <w:style w:type="character" w:customStyle="1" w:styleId="Bodytext5">
    <w:name w:val="Body text (5)_"/>
    <w:link w:val="Bodytext51"/>
    <w:uiPriority w:val="99"/>
    <w:locked/>
    <w:rsid w:val="00847E07"/>
    <w:rPr>
      <w:i/>
      <w:sz w:val="23"/>
      <w:shd w:val="clear" w:color="auto" w:fill="FFFFFF"/>
    </w:rPr>
  </w:style>
  <w:style w:type="paragraph" w:customStyle="1" w:styleId="Bodytext51">
    <w:name w:val="Body text (5)1"/>
    <w:basedOn w:val="Normal"/>
    <w:link w:val="Bodytext5"/>
    <w:uiPriority w:val="99"/>
    <w:rsid w:val="00847E07"/>
    <w:pPr>
      <w:shd w:val="clear" w:color="auto" w:fill="FFFFFF"/>
      <w:spacing w:before="180" w:after="60" w:line="274" w:lineRule="exact"/>
      <w:ind w:hanging="380"/>
      <w:jc w:val="both"/>
    </w:pPr>
    <w:rPr>
      <w:rFonts w:asciiTheme="minorHAnsi" w:eastAsiaTheme="minorHAnsi" w:hAnsiTheme="minorHAnsi" w:cstheme="minorBidi"/>
      <w:i/>
      <w:spacing w:val="0"/>
      <w:sz w:val="23"/>
      <w:szCs w:val="22"/>
      <w:shd w:val="clear" w:color="auto" w:fill="FFFFFF"/>
      <w:lang w:eastAsia="en-US"/>
    </w:rPr>
  </w:style>
  <w:style w:type="character" w:customStyle="1" w:styleId="6">
    <w:name w:val="Основен текст (6)_"/>
    <w:link w:val="60"/>
    <w:rsid w:val="00847E07"/>
    <w:rPr>
      <w:rFonts w:ascii="Arial Narrow" w:eastAsia="Arial Narrow" w:hAnsi="Arial Narrow" w:cs="Arial Narrow"/>
      <w:b/>
      <w:bCs/>
      <w:i/>
      <w:iCs/>
      <w:shd w:val="clear" w:color="auto" w:fill="FFFFFF"/>
    </w:rPr>
  </w:style>
  <w:style w:type="paragraph" w:customStyle="1" w:styleId="60">
    <w:name w:val="Основен текст (6)"/>
    <w:basedOn w:val="Normal"/>
    <w:link w:val="6"/>
    <w:rsid w:val="00847E07"/>
    <w:pPr>
      <w:widowControl w:val="0"/>
      <w:shd w:val="clear" w:color="auto" w:fill="FFFFFF"/>
      <w:spacing w:after="1080" w:line="0" w:lineRule="atLeast"/>
    </w:pPr>
    <w:rPr>
      <w:rFonts w:ascii="Arial Narrow" w:eastAsia="Arial Narrow" w:hAnsi="Arial Narrow" w:cs="Arial Narrow"/>
      <w:b/>
      <w:bCs/>
      <w:i/>
      <w:iCs/>
      <w:spacing w:val="0"/>
      <w:sz w:val="22"/>
      <w:szCs w:val="22"/>
      <w:lang w:eastAsia="en-US"/>
    </w:rPr>
  </w:style>
  <w:style w:type="character" w:customStyle="1" w:styleId="41">
    <w:name w:val="Основен текст (4) + Курсив"/>
    <w:rsid w:val="00847E07"/>
    <w:rPr>
      <w:rFonts w:ascii="Times New Roman" w:eastAsia="Times New Roman" w:hAnsi="Times New Roman" w:cs="Times New Roman"/>
      <w:b/>
      <w:bCs/>
      <w:i/>
      <w:iCs/>
      <w:smallCaps w:val="0"/>
      <w:strike w:val="0"/>
      <w:color w:val="000000"/>
      <w:spacing w:val="0"/>
      <w:w w:val="100"/>
      <w:position w:val="0"/>
      <w:sz w:val="24"/>
      <w:szCs w:val="24"/>
      <w:u w:val="single"/>
      <w:shd w:val="clear" w:color="auto" w:fill="FFFFFF"/>
      <w:lang w:val="bg-BG" w:eastAsia="bg-BG" w:bidi="bg-BG"/>
    </w:rPr>
  </w:style>
  <w:style w:type="character" w:customStyle="1" w:styleId="5">
    <w:name w:val="Основен текст (5)_"/>
    <w:link w:val="50"/>
    <w:rsid w:val="00847E07"/>
    <w:rPr>
      <w:b/>
      <w:bCs/>
      <w:i/>
      <w:iCs/>
      <w:shd w:val="clear" w:color="auto" w:fill="FFFFFF"/>
    </w:rPr>
  </w:style>
  <w:style w:type="paragraph" w:customStyle="1" w:styleId="50">
    <w:name w:val="Основен текст (5)"/>
    <w:basedOn w:val="Normal"/>
    <w:link w:val="5"/>
    <w:rsid w:val="00847E07"/>
    <w:pPr>
      <w:widowControl w:val="0"/>
      <w:shd w:val="clear" w:color="auto" w:fill="FFFFFF"/>
      <w:spacing w:before="360" w:line="0" w:lineRule="atLeast"/>
      <w:ind w:hanging="1600"/>
      <w:jc w:val="both"/>
    </w:pPr>
    <w:rPr>
      <w:rFonts w:asciiTheme="minorHAnsi" w:eastAsiaTheme="minorHAnsi" w:hAnsiTheme="minorHAnsi" w:cstheme="minorBidi"/>
      <w:b/>
      <w:bCs/>
      <w:i/>
      <w:iCs/>
      <w:spacing w:val="0"/>
      <w:sz w:val="22"/>
      <w:szCs w:val="22"/>
      <w:lang w:eastAsia="en-US"/>
    </w:rPr>
  </w:style>
  <w:style w:type="character" w:customStyle="1" w:styleId="ListParagraphChar">
    <w:name w:val="List Paragraph Char"/>
    <w:link w:val="ListParagraph"/>
    <w:uiPriority w:val="99"/>
    <w:locked/>
    <w:rsid w:val="00847E07"/>
    <w:rPr>
      <w:rFonts w:ascii="Tahoma" w:eastAsia="Times New Roman" w:hAnsi="Tahoma" w:cs="Tahoma"/>
      <w:spacing w:val="4"/>
      <w:sz w:val="18"/>
      <w:szCs w:val="18"/>
      <w:lang w:eastAsia="de-AT"/>
    </w:rPr>
  </w:style>
  <w:style w:type="character" w:customStyle="1" w:styleId="7">
    <w:name w:val="Заглавие #7_"/>
    <w:link w:val="70"/>
    <w:rsid w:val="00847E07"/>
    <w:rPr>
      <w:rFonts w:ascii="Arial Narrow" w:eastAsia="Arial Narrow" w:hAnsi="Arial Narrow" w:cs="Arial Narrow"/>
      <w:b/>
      <w:bCs/>
      <w:shd w:val="clear" w:color="auto" w:fill="FFFFFF"/>
    </w:rPr>
  </w:style>
  <w:style w:type="paragraph" w:customStyle="1" w:styleId="70">
    <w:name w:val="Заглавие #7"/>
    <w:basedOn w:val="Normal"/>
    <w:link w:val="7"/>
    <w:rsid w:val="00847E07"/>
    <w:pPr>
      <w:widowControl w:val="0"/>
      <w:shd w:val="clear" w:color="auto" w:fill="FFFFFF"/>
      <w:spacing w:after="600" w:line="0" w:lineRule="atLeast"/>
      <w:jc w:val="right"/>
      <w:outlineLvl w:val="6"/>
    </w:pPr>
    <w:rPr>
      <w:rFonts w:ascii="Arial Narrow" w:eastAsia="Arial Narrow" w:hAnsi="Arial Narrow" w:cs="Arial Narrow"/>
      <w:b/>
      <w:bCs/>
      <w:spacing w:val="0"/>
      <w:sz w:val="22"/>
      <w:szCs w:val="22"/>
      <w:lang w:eastAsia="en-US"/>
    </w:rPr>
  </w:style>
  <w:style w:type="numbering" w:customStyle="1" w:styleId="NoList1">
    <w:name w:val="No List1"/>
    <w:next w:val="NoList"/>
    <w:uiPriority w:val="99"/>
    <w:semiHidden/>
    <w:unhideWhenUsed/>
    <w:rsid w:val="00847E07"/>
  </w:style>
  <w:style w:type="table" w:customStyle="1" w:styleId="TableGrid3">
    <w:name w:val="Table Grid3"/>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
    <w:name w:val="ExE1"/>
    <w:uiPriority w:val="99"/>
    <w:rsid w:val="00847E07"/>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Shading-ExE1">
    <w:name w:val="Light Shading - ExE1"/>
    <w:uiPriority w:val="99"/>
    <w:rsid w:val="00847E07"/>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
    <w:name w:val="Light Shading - Accent 31"/>
    <w:basedOn w:val="TableNormal"/>
    <w:next w:val="LightShading-Accent3"/>
    <w:uiPriority w:val="99"/>
    <w:rsid w:val="00847E07"/>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character" w:customStyle="1" w:styleId="3">
    <w:name w:val="Заглавие #3_"/>
    <w:basedOn w:val="DefaultParagraphFont"/>
    <w:link w:val="30"/>
    <w:uiPriority w:val="99"/>
    <w:locked/>
    <w:rsid w:val="00847E07"/>
    <w:rPr>
      <w:rFonts w:ascii="Arial" w:eastAsia="Times New Roman" w:hAnsi="Arial" w:cs="Arial"/>
      <w:b/>
      <w:bCs/>
      <w:sz w:val="18"/>
      <w:szCs w:val="18"/>
      <w:shd w:val="clear" w:color="auto" w:fill="FFFFFF"/>
    </w:rPr>
  </w:style>
  <w:style w:type="paragraph" w:customStyle="1" w:styleId="30">
    <w:name w:val="Заглавие #3"/>
    <w:basedOn w:val="Normal"/>
    <w:link w:val="3"/>
    <w:uiPriority w:val="99"/>
    <w:rsid w:val="00847E07"/>
    <w:pPr>
      <w:widowControl w:val="0"/>
      <w:shd w:val="clear" w:color="auto" w:fill="FFFFFF"/>
      <w:spacing w:before="240" w:after="240" w:line="240" w:lineRule="atLeast"/>
      <w:ind w:hanging="1600"/>
      <w:outlineLvl w:val="2"/>
    </w:pPr>
    <w:rPr>
      <w:rFonts w:ascii="Arial" w:eastAsia="Times New Roman" w:hAnsi="Arial" w:cs="Arial"/>
      <w:b/>
      <w:bCs/>
      <w:spacing w:val="0"/>
      <w:szCs w:val="18"/>
      <w:lang w:eastAsia="en-US"/>
    </w:rPr>
  </w:style>
  <w:style w:type="character" w:customStyle="1" w:styleId="TimesNewRoman">
    <w:name w:val="Основен текст + Times New Roman"/>
    <w:aliases w:val="7.5 pt,Курсив,Разредка -1 pt"/>
    <w:basedOn w:val="a"/>
    <w:uiPriority w:val="99"/>
    <w:rsid w:val="00847E07"/>
    <w:rPr>
      <w:rFonts w:ascii="Times New Roman" w:eastAsia="Times New Roman" w:hAnsi="Times New Roman" w:cs="Times New Roman"/>
      <w:i/>
      <w:iCs/>
      <w:color w:val="000000"/>
      <w:spacing w:val="-20"/>
      <w:w w:val="100"/>
      <w:position w:val="0"/>
      <w:sz w:val="15"/>
      <w:szCs w:val="15"/>
      <w:u w:val="none"/>
      <w:shd w:val="clear" w:color="auto" w:fill="FFFFFF"/>
      <w:lang w:val="bg-BG" w:eastAsia="bg-BG"/>
    </w:rPr>
  </w:style>
  <w:style w:type="character" w:customStyle="1" w:styleId="10">
    <w:name w:val="Основен текст1"/>
    <w:basedOn w:val="a"/>
    <w:uiPriority w:val="99"/>
    <w:rsid w:val="00847E07"/>
    <w:rPr>
      <w:rFonts w:ascii="Arial" w:eastAsia="Times New Roman" w:hAnsi="Arial" w:cs="Arial"/>
      <w:color w:val="000000"/>
      <w:spacing w:val="0"/>
      <w:w w:val="100"/>
      <w:position w:val="0"/>
      <w:sz w:val="14"/>
      <w:szCs w:val="14"/>
      <w:u w:val="single"/>
      <w:shd w:val="clear" w:color="auto" w:fill="FFFFFF"/>
      <w:lang w:val="bg-BG" w:eastAsia="bg-BG"/>
    </w:rPr>
  </w:style>
  <w:style w:type="character" w:customStyle="1" w:styleId="71">
    <w:name w:val="Основен текст (7)"/>
    <w:basedOn w:val="DefaultParagraphFont"/>
    <w:uiPriority w:val="99"/>
    <w:rsid w:val="00847E07"/>
    <w:rPr>
      <w:rFonts w:ascii="Times New Roman" w:hAnsi="Times New Roman" w:cs="Times New Roman"/>
      <w:color w:val="000000"/>
      <w:spacing w:val="0"/>
      <w:w w:val="100"/>
      <w:position w:val="0"/>
      <w:sz w:val="13"/>
      <w:szCs w:val="13"/>
      <w:u w:val="single"/>
      <w:lang w:val="bg-BG" w:eastAsia="bg-BG"/>
    </w:rPr>
  </w:style>
  <w:style w:type="numbering" w:customStyle="1" w:styleId="EVNList1">
    <w:name w:val="EVN List1"/>
    <w:rsid w:val="00847E07"/>
    <w:pPr>
      <w:numPr>
        <w:numId w:val="3"/>
      </w:numPr>
    </w:pPr>
  </w:style>
  <w:style w:type="character" w:customStyle="1" w:styleId="style83">
    <w:name w:val="style83"/>
    <w:basedOn w:val="DefaultParagraphFont"/>
    <w:rsid w:val="00847E07"/>
  </w:style>
  <w:style w:type="table" w:customStyle="1" w:styleId="TableGrid4">
    <w:name w:val="Table Grid4"/>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ExESubtitle"/>
    <w:uiPriority w:val="99"/>
    <w:qFormat/>
    <w:rsid w:val="00847E07"/>
    <w:pPr>
      <w:widowControl w:val="0"/>
      <w:spacing w:before="120" w:line="260" w:lineRule="atLeast"/>
      <w:ind w:left="2268" w:right="0"/>
    </w:pPr>
    <w:rPr>
      <w:rFonts w:eastAsia="Times New Roman" w:cs="Tahoma"/>
      <w:iCs/>
      <w:sz w:val="28"/>
      <w:szCs w:val="28"/>
    </w:rPr>
  </w:style>
  <w:style w:type="character" w:customStyle="1" w:styleId="alt">
    <w:name w:val="al_t"/>
    <w:basedOn w:val="DefaultParagraphFont"/>
    <w:rsid w:val="00847E07"/>
  </w:style>
  <w:style w:type="character" w:customStyle="1" w:styleId="light">
    <w:name w:val="light"/>
    <w:basedOn w:val="DefaultParagraphFont"/>
    <w:rsid w:val="00847E07"/>
  </w:style>
  <w:style w:type="numbering" w:customStyle="1" w:styleId="NoList2">
    <w:name w:val="No List2"/>
    <w:next w:val="NoList"/>
    <w:uiPriority w:val="99"/>
    <w:semiHidden/>
    <w:unhideWhenUsed/>
    <w:rsid w:val="00847E07"/>
  </w:style>
  <w:style w:type="table" w:customStyle="1" w:styleId="TableGrid5">
    <w:name w:val="Table Grid5"/>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2">
    <w:name w:val="ExE2"/>
    <w:basedOn w:val="TableNormal"/>
    <w:uiPriority w:val="99"/>
    <w:rsid w:val="00847E07"/>
    <w:pPr>
      <w:spacing w:after="0" w:line="260" w:lineRule="exact"/>
    </w:pPr>
    <w:rPr>
      <w:rFonts w:ascii="Tahoma" w:eastAsia="Frutiger Next for EVN Light" w:hAnsi="Tahoma" w:cs="Times New Roman"/>
      <w:sz w:val="18"/>
      <w:szCs w:val="20"/>
      <w:lang w:eastAsia="bg-BG"/>
    </w:rPr>
    <w:tblPr>
      <w:tblStyleRowBandSize w:val="1"/>
      <w:tblBorders>
        <w:top w:val="single" w:sz="2" w:space="0" w:color="auto"/>
        <w:bottom w:val="single" w:sz="2" w:space="0" w:color="auto"/>
        <w:insideH w:val="single" w:sz="2" w:space="0" w:color="auto"/>
        <w:insideV w:val="single" w:sz="2" w:space="0" w:color="auto"/>
      </w:tblBorders>
    </w:tblPr>
    <w:tcPr>
      <w:shd w:val="clear" w:color="auto" w:fill="auto"/>
      <w:vAlign w:val="center"/>
    </w:tcPr>
  </w:style>
  <w:style w:type="table" w:customStyle="1" w:styleId="LightGrid-Accent111">
    <w:name w:val="Light Grid - Accent 111"/>
    <w:basedOn w:val="TableNormal"/>
    <w:uiPriority w:val="62"/>
    <w:rsid w:val="00847E07"/>
    <w:pPr>
      <w:spacing w:after="0" w:line="240" w:lineRule="auto"/>
    </w:pPr>
    <w:rPr>
      <w:rFonts w:ascii="Frutiger Next for EVN Light" w:eastAsia="Frutiger Next for EVN Light" w:hAnsi="Frutiger Next for EVN Light" w:cs="Times New Roman"/>
      <w:sz w:val="20"/>
      <w:szCs w:val="20"/>
      <w:lang w:eastAsia="bg-BG"/>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ExE2">
    <w:name w:val="Light Shading - ExE2"/>
    <w:basedOn w:val="TableNormal"/>
    <w:uiPriority w:val="60"/>
    <w:rsid w:val="00847E07"/>
    <w:pPr>
      <w:spacing w:after="0" w:line="240" w:lineRule="auto"/>
    </w:pPr>
    <w:rPr>
      <w:rFonts w:ascii="Tahoma" w:eastAsia="Frutiger Next for EVN Light" w:hAnsi="Tahoma" w:cs="Times New Roman"/>
      <w:sz w:val="20"/>
      <w:szCs w:val="20"/>
      <w:lang w:eastAsia="bg-BG"/>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32">
    <w:name w:val="Light Shading - Accent 32"/>
    <w:basedOn w:val="TableNormal"/>
    <w:next w:val="LightShading-Accent3"/>
    <w:uiPriority w:val="60"/>
    <w:rsid w:val="00847E07"/>
    <w:pPr>
      <w:spacing w:after="0" w:line="240" w:lineRule="auto"/>
    </w:pPr>
    <w:rPr>
      <w:rFonts w:ascii="Frutiger Next for EVN Light" w:eastAsia="Frutiger Next for EVN Light" w:hAnsi="Frutiger Next for EVN Light" w:cs="Times New Roman"/>
      <w:color w:val="76923C" w:themeColor="accent3" w:themeShade="BF"/>
      <w:sz w:val="20"/>
      <w:szCs w:val="20"/>
      <w:lang w:eastAsia="bg-BG"/>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numbering" w:customStyle="1" w:styleId="KeineListe11">
    <w:name w:val="Keine Liste11"/>
    <w:next w:val="NoList"/>
    <w:uiPriority w:val="99"/>
    <w:semiHidden/>
    <w:unhideWhenUsed/>
    <w:rsid w:val="00847E07"/>
  </w:style>
  <w:style w:type="table" w:customStyle="1" w:styleId="TableGrid11">
    <w:name w:val="Table Grid11"/>
    <w:basedOn w:val="TableNormal"/>
    <w:next w:val="TableGrid"/>
    <w:rsid w:val="00847E0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47E07"/>
  </w:style>
  <w:style w:type="table" w:customStyle="1" w:styleId="TableGrid31">
    <w:name w:val="Table Grid31"/>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xE11">
    <w:name w:val="ExE11"/>
    <w:uiPriority w:val="99"/>
    <w:rsid w:val="00847E07"/>
    <w:pPr>
      <w:spacing w:after="0" w:line="260" w:lineRule="exact"/>
    </w:pPr>
    <w:rPr>
      <w:rFonts w:ascii="Tahoma" w:eastAsia="Frutiger Next for EVN Light" w:hAnsi="Tahoma" w:cs="Times New Roman"/>
      <w:sz w:val="18"/>
      <w:szCs w:val="20"/>
      <w:lang w:eastAsia="bg-BG"/>
    </w:rPr>
    <w:tblPr>
      <w:tblStyleRowBandSize w:val="1"/>
      <w:tblInd w:w="0" w:type="dxa"/>
      <w:tblBorders>
        <w:top w:val="single" w:sz="2" w:space="0" w:color="auto"/>
        <w:bottom w:val="single" w:sz="2" w:space="0" w:color="auto"/>
        <w:insideH w:val="single" w:sz="2" w:space="0" w:color="auto"/>
        <w:insideV w:val="single" w:sz="2" w:space="0" w:color="auto"/>
      </w:tblBorders>
      <w:tblCellMar>
        <w:top w:w="0" w:type="dxa"/>
        <w:left w:w="108" w:type="dxa"/>
        <w:bottom w:w="0" w:type="dxa"/>
        <w:right w:w="108" w:type="dxa"/>
      </w:tblCellMar>
    </w:tblPr>
  </w:style>
  <w:style w:type="table" w:customStyle="1" w:styleId="LightGrid-Accent112">
    <w:name w:val="Light Grid - Accent 112"/>
    <w:uiPriority w:val="99"/>
    <w:rsid w:val="00847E07"/>
    <w:pPr>
      <w:spacing w:after="0" w:line="240" w:lineRule="auto"/>
    </w:pPr>
    <w:rPr>
      <w:rFonts w:ascii="Frutiger Next for EVN Light" w:eastAsia="Frutiger Next for EVN Light" w:hAnsi="Frutiger Next for EVN Light" w:cs="Times New Roman"/>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ExE11">
    <w:name w:val="Light Shading - ExE11"/>
    <w:uiPriority w:val="99"/>
    <w:rsid w:val="00847E07"/>
    <w:pPr>
      <w:spacing w:after="0" w:line="240" w:lineRule="auto"/>
    </w:pPr>
    <w:rPr>
      <w:rFonts w:ascii="Tahoma" w:eastAsia="Frutiger Next for EVN Light" w:hAnsi="Tahoma" w:cs="Times New Roman"/>
      <w:sz w:val="20"/>
      <w:szCs w:val="20"/>
      <w:lang w:val="en-GB"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LightShading-Accent311">
    <w:name w:val="Light Shading - Accent 311"/>
    <w:basedOn w:val="TableNormal"/>
    <w:next w:val="LightShading-Accent3"/>
    <w:uiPriority w:val="99"/>
    <w:rsid w:val="00847E07"/>
    <w:pPr>
      <w:spacing w:after="0" w:line="240" w:lineRule="auto"/>
    </w:pPr>
    <w:rPr>
      <w:rFonts w:ascii="Frutiger Next for EVN Light" w:eastAsia="Frutiger Next for EVN Light" w:hAnsi="Frutiger Next for EVN Light" w:cs="Times New Roman"/>
      <w:color w:val="76923C"/>
      <w:sz w:val="20"/>
      <w:szCs w:val="20"/>
      <w:lang w:eastAsia="bg-BG"/>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numbering" w:customStyle="1" w:styleId="EVNList11">
    <w:name w:val="EVN List11"/>
    <w:rsid w:val="00847E07"/>
  </w:style>
  <w:style w:type="table" w:customStyle="1" w:styleId="TableGrid41">
    <w:name w:val="Table Grid41"/>
    <w:basedOn w:val="TableNormal"/>
    <w:next w:val="TableGrid"/>
    <w:uiPriority w:val="99"/>
    <w:rsid w:val="00847E07"/>
    <w:pPr>
      <w:spacing w:after="0" w:line="240" w:lineRule="auto"/>
    </w:pPr>
    <w:rPr>
      <w:rFonts w:ascii="Frutiger Next for EVN Light" w:eastAsia="Frutiger Next for EVN Light" w:hAnsi="Frutiger Next for EVN Light"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uiPriority w:val="99"/>
    <w:rsid w:val="00847E07"/>
    <w:rPr>
      <w:rFonts w:cs="Times New Roman"/>
    </w:rPr>
  </w:style>
  <w:style w:type="table" w:customStyle="1" w:styleId="TableGrid6">
    <w:name w:val="Table Grid6"/>
    <w:basedOn w:val="TableNormal"/>
    <w:next w:val="TableGrid"/>
    <w:uiPriority w:val="59"/>
    <w:rsid w:val="00847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47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47E07"/>
    <w:rPr>
      <w:color w:val="800080" w:themeColor="followedHyperlink"/>
      <w:u w:val="single"/>
    </w:rPr>
  </w:style>
  <w:style w:type="character" w:customStyle="1" w:styleId="Heading2Char1">
    <w:name w:val="Heading 2 Char1"/>
    <w:aliases w:val="ExE Heading 2 Char1"/>
    <w:basedOn w:val="DefaultParagraphFont"/>
    <w:uiPriority w:val="99"/>
    <w:semiHidden/>
    <w:rsid w:val="00847E07"/>
    <w:rPr>
      <w:rFonts w:asciiTheme="majorHAnsi" w:eastAsiaTheme="majorEastAsia" w:hAnsiTheme="majorHAnsi" w:cstheme="majorBidi"/>
      <w:b/>
      <w:bCs/>
      <w:color w:val="4F81BD" w:themeColor="accent1"/>
      <w:spacing w:val="4"/>
      <w:sz w:val="26"/>
      <w:szCs w:val="26"/>
      <w:lang w:eastAsia="de-AT"/>
    </w:rPr>
  </w:style>
  <w:style w:type="character" w:customStyle="1" w:styleId="HeaderChar1">
    <w:name w:val="Header Char1"/>
    <w:aliases w:val="Intestazione.int.intestazione Char1,Intestazione.int Char1,Char1 Char Char1"/>
    <w:basedOn w:val="DefaultParagraphFont"/>
    <w:uiPriority w:val="99"/>
    <w:semiHidden/>
    <w:rsid w:val="00847E07"/>
    <w:rPr>
      <w:rFonts w:ascii="Tahoma" w:eastAsia="Frutiger Next for EVN Light" w:hAnsi="Tahoma" w:cs="Times New Roman"/>
      <w:spacing w:val="4"/>
      <w:sz w:val="18"/>
      <w:szCs w:val="19"/>
      <w:lang w:eastAsia="de-AT"/>
    </w:rPr>
  </w:style>
  <w:style w:type="character" w:customStyle="1" w:styleId="alb">
    <w:name w:val="al_b"/>
    <w:basedOn w:val="DefaultParagraphFont"/>
    <w:rsid w:val="00847E07"/>
  </w:style>
  <w:style w:type="character" w:customStyle="1" w:styleId="alcapt">
    <w:name w:val="al_capt"/>
    <w:basedOn w:val="DefaultParagraphFont"/>
    <w:rsid w:val="00847E07"/>
  </w:style>
  <w:style w:type="paragraph" w:customStyle="1" w:styleId="NormalBold">
    <w:name w:val="NormalBold"/>
    <w:basedOn w:val="Normal"/>
    <w:link w:val="NormalBoldChar"/>
    <w:rsid w:val="00847E07"/>
    <w:pPr>
      <w:widowControl w:val="0"/>
      <w:spacing w:line="240" w:lineRule="auto"/>
    </w:pPr>
    <w:rPr>
      <w:rFonts w:ascii="Times New Roman" w:eastAsia="Times New Roman" w:hAnsi="Times New Roman"/>
      <w:b/>
      <w:spacing w:val="0"/>
      <w:sz w:val="24"/>
      <w:szCs w:val="22"/>
      <w:lang w:eastAsia="bg-BG"/>
    </w:rPr>
  </w:style>
  <w:style w:type="character" w:customStyle="1" w:styleId="NormalBoldChar">
    <w:name w:val="NormalBold Char"/>
    <w:link w:val="NormalBold"/>
    <w:locked/>
    <w:rsid w:val="00847E07"/>
    <w:rPr>
      <w:rFonts w:ascii="Times New Roman" w:eastAsia="Times New Roman" w:hAnsi="Times New Roman" w:cs="Times New Roman"/>
      <w:b/>
      <w:sz w:val="24"/>
      <w:lang w:eastAsia="bg-BG"/>
    </w:rPr>
  </w:style>
  <w:style w:type="character" w:customStyle="1" w:styleId="DeltaViewInsertion">
    <w:name w:val="DeltaView Insertion"/>
    <w:rsid w:val="00847E07"/>
    <w:rPr>
      <w:b/>
      <w:i/>
      <w:spacing w:val="0"/>
      <w:lang w:val="bg-BG" w:eastAsia="bg-BG"/>
    </w:rPr>
  </w:style>
  <w:style w:type="paragraph" w:customStyle="1" w:styleId="Text1">
    <w:name w:val="Text 1"/>
    <w:basedOn w:val="Normal"/>
    <w:rsid w:val="00847E07"/>
    <w:pPr>
      <w:spacing w:before="120" w:after="120" w:line="240" w:lineRule="auto"/>
      <w:ind w:left="850"/>
      <w:jc w:val="both"/>
    </w:pPr>
    <w:rPr>
      <w:rFonts w:ascii="Times New Roman" w:eastAsia="Calibri" w:hAnsi="Times New Roman"/>
      <w:spacing w:val="0"/>
      <w:sz w:val="24"/>
      <w:szCs w:val="22"/>
      <w:lang w:eastAsia="bg-BG"/>
    </w:rPr>
  </w:style>
  <w:style w:type="paragraph" w:customStyle="1" w:styleId="NormalLeft">
    <w:name w:val="Normal Left"/>
    <w:basedOn w:val="Normal"/>
    <w:rsid w:val="00847E07"/>
    <w:pPr>
      <w:spacing w:before="120" w:after="120" w:line="240" w:lineRule="auto"/>
    </w:pPr>
    <w:rPr>
      <w:rFonts w:ascii="Times New Roman" w:eastAsia="Calibri" w:hAnsi="Times New Roman"/>
      <w:spacing w:val="0"/>
      <w:sz w:val="24"/>
      <w:szCs w:val="22"/>
      <w:lang w:eastAsia="bg-BG"/>
    </w:rPr>
  </w:style>
  <w:style w:type="paragraph" w:customStyle="1" w:styleId="Tiret0">
    <w:name w:val="Tiret 0"/>
    <w:basedOn w:val="Normal"/>
    <w:rsid w:val="00847E07"/>
    <w:pPr>
      <w:numPr>
        <w:numId w:val="41"/>
      </w:numPr>
      <w:spacing w:before="120" w:after="120" w:line="240" w:lineRule="auto"/>
      <w:jc w:val="both"/>
    </w:pPr>
    <w:rPr>
      <w:rFonts w:ascii="Times New Roman" w:eastAsia="Calibri" w:hAnsi="Times New Roman"/>
      <w:spacing w:val="0"/>
      <w:sz w:val="24"/>
      <w:szCs w:val="22"/>
      <w:lang w:eastAsia="bg-BG"/>
    </w:rPr>
  </w:style>
  <w:style w:type="paragraph" w:customStyle="1" w:styleId="Tiret1">
    <w:name w:val="Tiret 1"/>
    <w:basedOn w:val="Normal"/>
    <w:rsid w:val="00847E07"/>
    <w:pPr>
      <w:numPr>
        <w:numId w:val="42"/>
      </w:numPr>
      <w:spacing w:before="120" w:after="120" w:line="240" w:lineRule="auto"/>
      <w:jc w:val="both"/>
    </w:pPr>
    <w:rPr>
      <w:rFonts w:ascii="Times New Roman" w:eastAsia="Calibri" w:hAnsi="Times New Roman"/>
      <w:spacing w:val="0"/>
      <w:sz w:val="24"/>
      <w:szCs w:val="22"/>
      <w:lang w:eastAsia="bg-BG"/>
    </w:rPr>
  </w:style>
  <w:style w:type="paragraph" w:customStyle="1" w:styleId="NumPar1">
    <w:name w:val="NumPar 1"/>
    <w:basedOn w:val="Normal"/>
    <w:next w:val="Text1"/>
    <w:rsid w:val="00847E07"/>
    <w:pPr>
      <w:numPr>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2">
    <w:name w:val="NumPar 2"/>
    <w:basedOn w:val="Normal"/>
    <w:next w:val="Text1"/>
    <w:rsid w:val="00847E07"/>
    <w:pPr>
      <w:numPr>
        <w:ilvl w:val="1"/>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3">
    <w:name w:val="NumPar 3"/>
    <w:basedOn w:val="Normal"/>
    <w:next w:val="Text1"/>
    <w:rsid w:val="00847E07"/>
    <w:pPr>
      <w:numPr>
        <w:ilvl w:val="2"/>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NumPar4">
    <w:name w:val="NumPar 4"/>
    <w:basedOn w:val="Normal"/>
    <w:next w:val="Text1"/>
    <w:rsid w:val="00847E07"/>
    <w:pPr>
      <w:numPr>
        <w:ilvl w:val="3"/>
        <w:numId w:val="45"/>
      </w:numPr>
      <w:spacing w:before="120" w:after="120" w:line="240" w:lineRule="auto"/>
      <w:jc w:val="both"/>
    </w:pPr>
    <w:rPr>
      <w:rFonts w:ascii="Times New Roman" w:eastAsia="Calibri" w:hAnsi="Times New Roman"/>
      <w:spacing w:val="0"/>
      <w:sz w:val="24"/>
      <w:szCs w:val="22"/>
      <w:lang w:eastAsia="bg-BG"/>
    </w:rPr>
  </w:style>
  <w:style w:type="paragraph" w:customStyle="1" w:styleId="ChapterTitle">
    <w:name w:val="ChapterTitle"/>
    <w:basedOn w:val="Normal"/>
    <w:next w:val="Normal"/>
    <w:rsid w:val="00847E07"/>
    <w:pPr>
      <w:keepNext/>
      <w:spacing w:before="120" w:after="360" w:line="240" w:lineRule="auto"/>
      <w:jc w:val="center"/>
    </w:pPr>
    <w:rPr>
      <w:rFonts w:ascii="Times New Roman" w:eastAsia="Calibri" w:hAnsi="Times New Roman"/>
      <w:b/>
      <w:spacing w:val="0"/>
      <w:sz w:val="32"/>
      <w:szCs w:val="22"/>
      <w:lang w:eastAsia="bg-BG"/>
    </w:rPr>
  </w:style>
  <w:style w:type="paragraph" w:customStyle="1" w:styleId="SectionTitle">
    <w:name w:val="SectionTitle"/>
    <w:basedOn w:val="Normal"/>
    <w:next w:val="Heading1"/>
    <w:rsid w:val="00847E07"/>
    <w:pPr>
      <w:keepNext/>
      <w:spacing w:before="120" w:after="360" w:line="240" w:lineRule="auto"/>
      <w:jc w:val="center"/>
    </w:pPr>
    <w:rPr>
      <w:rFonts w:ascii="Times New Roman" w:eastAsia="Calibri" w:hAnsi="Times New Roman"/>
      <w:b/>
      <w:smallCaps/>
      <w:spacing w:val="0"/>
      <w:sz w:val="28"/>
      <w:szCs w:val="22"/>
      <w:lang w:eastAsia="bg-BG"/>
    </w:rPr>
  </w:style>
  <w:style w:type="paragraph" w:customStyle="1" w:styleId="Annexetitre">
    <w:name w:val="Annexe titre"/>
    <w:basedOn w:val="Normal"/>
    <w:next w:val="Normal"/>
    <w:rsid w:val="00847E07"/>
    <w:pPr>
      <w:spacing w:before="120" w:after="120" w:line="240" w:lineRule="auto"/>
      <w:jc w:val="center"/>
    </w:pPr>
    <w:rPr>
      <w:rFonts w:ascii="Times New Roman" w:eastAsia="Calibri" w:hAnsi="Times New Roman"/>
      <w:b/>
      <w:spacing w:val="0"/>
      <w:sz w:val="24"/>
      <w:szCs w:val="22"/>
      <w:u w:val="single"/>
      <w:lang w:eastAsia="bg-BG"/>
    </w:rPr>
  </w:style>
  <w:style w:type="paragraph" w:customStyle="1" w:styleId="Style2">
    <w:name w:val="Style2"/>
    <w:basedOn w:val="ListParagraph"/>
    <w:qFormat/>
    <w:rsid w:val="00847E07"/>
    <w:pPr>
      <w:numPr>
        <w:numId w:val="47"/>
      </w:numPr>
      <w:spacing w:before="480" w:after="360" w:line="240" w:lineRule="auto"/>
      <w:contextualSpacing w:val="0"/>
      <w:jc w:val="both"/>
    </w:pPr>
    <w:rPr>
      <w:rFonts w:ascii="Calibri" w:hAnsi="Calibri" w:cs="Calibri"/>
      <w:b/>
      <w:bCs/>
      <w:color w:val="008000"/>
      <w:spacing w:val="0"/>
      <w:sz w:val="32"/>
      <w:szCs w:val="32"/>
      <w:lang w:eastAsia="en-US"/>
    </w:rPr>
  </w:style>
  <w:style w:type="paragraph" w:customStyle="1" w:styleId="Style3">
    <w:name w:val="Style3"/>
    <w:basedOn w:val="ListParagraph"/>
    <w:qFormat/>
    <w:rsid w:val="00847E07"/>
    <w:pPr>
      <w:numPr>
        <w:ilvl w:val="1"/>
        <w:numId w:val="47"/>
      </w:numPr>
      <w:spacing w:after="240" w:line="240" w:lineRule="auto"/>
      <w:contextualSpacing w:val="0"/>
      <w:jc w:val="both"/>
    </w:pPr>
    <w:rPr>
      <w:rFonts w:ascii="Calibri" w:hAnsi="Calibri" w:cs="Calibri"/>
      <w:b/>
      <w:bCs/>
      <w:spacing w:val="0"/>
      <w:sz w:val="24"/>
      <w:szCs w:val="24"/>
      <w:lang w:eastAsia="en-US"/>
    </w:rPr>
  </w:style>
  <w:style w:type="paragraph" w:customStyle="1" w:styleId="Style4">
    <w:name w:val="Style4"/>
    <w:basedOn w:val="ListParagraph"/>
    <w:qFormat/>
    <w:rsid w:val="00847E07"/>
    <w:pPr>
      <w:numPr>
        <w:ilvl w:val="2"/>
        <w:numId w:val="47"/>
      </w:numPr>
      <w:spacing w:after="240" w:line="240" w:lineRule="auto"/>
      <w:contextualSpacing w:val="0"/>
      <w:jc w:val="both"/>
    </w:pPr>
    <w:rPr>
      <w:rFonts w:ascii="Calibri" w:hAnsi="Calibri" w:cs="Calibri"/>
      <w:spacing w:val="0"/>
      <w:sz w:val="24"/>
      <w:szCs w:val="24"/>
      <w:lang w:eastAsia="en-US"/>
    </w:rPr>
  </w:style>
  <w:style w:type="paragraph" w:styleId="NoSpacing">
    <w:name w:val="No Spacing"/>
    <w:uiPriority w:val="1"/>
    <w:qFormat/>
    <w:rsid w:val="00AD47C4"/>
    <w:pPr>
      <w:spacing w:after="0" w:line="240" w:lineRule="auto"/>
    </w:pPr>
    <w:rPr>
      <w:rFonts w:ascii="Tahoma" w:eastAsia="Frutiger Next for EVN Light" w:hAnsi="Tahoma" w:cs="Times New Roman"/>
      <w:spacing w:val="4"/>
      <w:sz w:val="18"/>
      <w:szCs w:val="19"/>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64C4D-0E71-45E7-A92F-7F3CB800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7475</Words>
  <Characters>42608</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 Stoinov</dc:creator>
  <cp:lastModifiedBy>Yanka Zdravkova</cp:lastModifiedBy>
  <cp:revision>22</cp:revision>
  <cp:lastPrinted>2018-03-22T12:38:00Z</cp:lastPrinted>
  <dcterms:created xsi:type="dcterms:W3CDTF">2018-03-12T07:24:00Z</dcterms:created>
  <dcterms:modified xsi:type="dcterms:W3CDTF">2018-03-22T12:40:00Z</dcterms:modified>
</cp:coreProperties>
</file>